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CC0C1" w14:textId="1F83D30D" w:rsidR="007B4DC1" w:rsidRPr="00840FC0" w:rsidRDefault="007B4DC1" w:rsidP="007B4DC1">
      <w:pPr>
        <w:rPr>
          <w:rFonts w:ascii="微軟正黑體" w:eastAsia="微軟正黑體" w:hAnsi="微軟正黑體"/>
          <w:spacing w:val="20"/>
          <w:szCs w:val="36"/>
          <w:lang w:eastAsia="zh-HK"/>
        </w:rPr>
      </w:pPr>
      <w:r w:rsidRPr="00840FC0">
        <w:rPr>
          <w:rFonts w:ascii="微軟正黑體" w:eastAsia="微軟正黑體" w:hAnsi="微軟正黑體" w:hint="eastAsia"/>
          <w:spacing w:val="20"/>
          <w:szCs w:val="36"/>
          <w:lang w:eastAsia="zh-HK"/>
        </w:rPr>
        <w:t>學校檔號：</w:t>
      </w:r>
      <w:r w:rsidRPr="00840FC0">
        <w:rPr>
          <w:rFonts w:ascii="微軟正黑體" w:eastAsia="微軟正黑體" w:hAnsi="微軟正黑體" w:hint="eastAsia"/>
          <w:spacing w:val="20"/>
          <w:szCs w:val="36"/>
        </w:rPr>
        <w:t>TTLSK/</w:t>
      </w:r>
      <w:r w:rsidR="00F41F0B">
        <w:rPr>
          <w:rFonts w:ascii="微軟正黑體" w:eastAsia="微軟正黑體" w:hAnsi="微軟正黑體"/>
          <w:spacing w:val="20"/>
          <w:szCs w:val="36"/>
        </w:rPr>
        <w:t>2526/</w:t>
      </w:r>
      <w:r w:rsidRPr="00840FC0">
        <w:rPr>
          <w:rFonts w:ascii="微軟正黑體" w:eastAsia="微軟正黑體" w:hAnsi="微軟正黑體" w:hint="eastAsia"/>
          <w:spacing w:val="20"/>
          <w:szCs w:val="36"/>
        </w:rPr>
        <w:t>T/</w:t>
      </w:r>
      <w:r w:rsidR="00F41F0B">
        <w:rPr>
          <w:rFonts w:ascii="微軟正黑體" w:eastAsia="微軟正黑體" w:hAnsi="微軟正黑體"/>
          <w:spacing w:val="20"/>
          <w:szCs w:val="36"/>
        </w:rPr>
        <w:t>005</w:t>
      </w:r>
    </w:p>
    <w:p w14:paraId="7D1B7504" w14:textId="77777777" w:rsidR="007B4DC1" w:rsidRDefault="007B4DC1" w:rsidP="00F67100">
      <w:pPr>
        <w:jc w:val="center"/>
        <w:rPr>
          <w:rFonts w:ascii="微軟正黑體" w:eastAsia="微軟正黑體" w:hAnsi="微軟正黑體"/>
          <w:b/>
          <w:spacing w:val="20"/>
          <w:sz w:val="36"/>
          <w:szCs w:val="36"/>
          <w:u w:val="single"/>
        </w:rPr>
      </w:pPr>
      <w:r>
        <w:rPr>
          <w:rFonts w:ascii="微軟正黑體" w:eastAsia="微軟正黑體" w:hAnsi="微軟正黑體" w:hint="eastAsia"/>
          <w:b/>
          <w:spacing w:val="20"/>
          <w:sz w:val="36"/>
          <w:szCs w:val="36"/>
          <w:u w:val="single"/>
          <w:lang w:eastAsia="zh-HK"/>
        </w:rPr>
        <w:t>聖公會德田李兆強小學法團校董會</w:t>
      </w:r>
    </w:p>
    <w:p w14:paraId="2165108B" w14:textId="210EA2B3" w:rsidR="007B4DC1" w:rsidRDefault="007911B7" w:rsidP="00F67100">
      <w:pPr>
        <w:jc w:val="center"/>
        <w:rPr>
          <w:ins w:id="0" w:author="Wan Chi Yeung (wcy)" w:date="2023-02-18T11:51:00Z"/>
          <w:rFonts w:ascii="微軟正黑體" w:eastAsia="微軟正黑體" w:hAnsi="微軟正黑體"/>
          <w:b/>
          <w:spacing w:val="20"/>
          <w:sz w:val="36"/>
          <w:szCs w:val="36"/>
          <w:u w:val="single"/>
        </w:rPr>
      </w:pPr>
      <w:r>
        <w:rPr>
          <w:rFonts w:ascii="微軟正黑體" w:eastAsia="微軟正黑體" w:hAnsi="微軟正黑體" w:hint="eastAsia"/>
          <w:b/>
          <w:spacing w:val="20"/>
          <w:sz w:val="36"/>
          <w:szCs w:val="36"/>
          <w:u w:val="single"/>
        </w:rPr>
        <w:t>202</w:t>
      </w:r>
      <w:r w:rsidR="00FD3B45">
        <w:rPr>
          <w:rFonts w:ascii="微軟正黑體" w:eastAsia="微軟正黑體" w:hAnsi="微軟正黑體" w:hint="eastAsia"/>
          <w:b/>
          <w:spacing w:val="20"/>
          <w:sz w:val="36"/>
          <w:szCs w:val="36"/>
          <w:u w:val="single"/>
        </w:rPr>
        <w:t>6</w:t>
      </w:r>
      <w:r>
        <w:rPr>
          <w:rFonts w:ascii="微軟正黑體" w:eastAsia="微軟正黑體" w:hAnsi="微軟正黑體" w:hint="eastAsia"/>
          <w:b/>
          <w:spacing w:val="20"/>
          <w:sz w:val="36"/>
          <w:szCs w:val="36"/>
          <w:u w:val="single"/>
        </w:rPr>
        <w:t>/2</w:t>
      </w:r>
      <w:r w:rsidR="00FD3B45">
        <w:rPr>
          <w:rFonts w:ascii="微軟正黑體" w:eastAsia="微軟正黑體" w:hAnsi="微軟正黑體" w:hint="eastAsia"/>
          <w:b/>
          <w:spacing w:val="20"/>
          <w:sz w:val="36"/>
          <w:szCs w:val="36"/>
          <w:u w:val="single"/>
        </w:rPr>
        <w:t>7</w:t>
      </w:r>
      <w:r>
        <w:rPr>
          <w:rFonts w:ascii="微軟正黑體" w:eastAsia="微軟正黑體" w:hAnsi="微軟正黑體" w:hint="eastAsia"/>
          <w:b/>
          <w:spacing w:val="20"/>
          <w:sz w:val="36"/>
          <w:szCs w:val="36"/>
          <w:u w:val="single"/>
        </w:rPr>
        <w:t>-202</w:t>
      </w:r>
      <w:r w:rsidR="00FD3B45">
        <w:rPr>
          <w:rFonts w:ascii="微軟正黑體" w:eastAsia="微軟正黑體" w:hAnsi="微軟正黑體" w:hint="eastAsia"/>
          <w:b/>
          <w:spacing w:val="20"/>
          <w:sz w:val="36"/>
          <w:szCs w:val="36"/>
          <w:u w:val="single"/>
        </w:rPr>
        <w:t>8</w:t>
      </w:r>
      <w:r w:rsidR="007B4DC1">
        <w:rPr>
          <w:rFonts w:ascii="微軟正黑體" w:eastAsia="微軟正黑體" w:hAnsi="微軟正黑體" w:hint="eastAsia"/>
          <w:b/>
          <w:spacing w:val="20"/>
          <w:sz w:val="36"/>
          <w:szCs w:val="36"/>
          <w:u w:val="single"/>
        </w:rPr>
        <w:t>/2</w:t>
      </w:r>
      <w:r w:rsidR="00FD3B45">
        <w:rPr>
          <w:rFonts w:ascii="微軟正黑體" w:eastAsia="微軟正黑體" w:hAnsi="微軟正黑體" w:hint="eastAsia"/>
          <w:b/>
          <w:spacing w:val="20"/>
          <w:sz w:val="36"/>
          <w:szCs w:val="36"/>
          <w:u w:val="single"/>
        </w:rPr>
        <w:t>9</w:t>
      </w:r>
      <w:r w:rsidR="007B4DC1">
        <w:rPr>
          <w:rFonts w:ascii="微軟正黑體" w:eastAsia="微軟正黑體" w:hAnsi="微軟正黑體" w:hint="eastAsia"/>
          <w:b/>
          <w:spacing w:val="20"/>
          <w:sz w:val="36"/>
          <w:szCs w:val="36"/>
          <w:u w:val="single"/>
          <w:lang w:eastAsia="zh-HK"/>
        </w:rPr>
        <w:t>年度</w:t>
      </w:r>
    </w:p>
    <w:p w14:paraId="3D38622A" w14:textId="77777777" w:rsidR="00347510" w:rsidRPr="00684BA9" w:rsidRDefault="00347510" w:rsidP="00F67100">
      <w:pPr>
        <w:jc w:val="center"/>
        <w:rPr>
          <w:rFonts w:ascii="微軟正黑體" w:eastAsia="微軟正黑體" w:hAnsi="微軟正黑體"/>
          <w:b/>
          <w:spacing w:val="20"/>
          <w:sz w:val="36"/>
          <w:szCs w:val="36"/>
          <w:lang w:eastAsia="zh-HK"/>
        </w:rPr>
      </w:pPr>
      <w:r w:rsidRPr="00684BA9">
        <w:rPr>
          <w:rFonts w:ascii="微軟正黑體" w:eastAsia="微軟正黑體" w:hAnsi="微軟正黑體"/>
          <w:b/>
          <w:spacing w:val="20"/>
          <w:sz w:val="36"/>
          <w:szCs w:val="36"/>
          <w:u w:val="single"/>
        </w:rPr>
        <w:t>午</w:t>
      </w:r>
      <w:proofErr w:type="gramStart"/>
      <w:r w:rsidRPr="00684BA9">
        <w:rPr>
          <w:rFonts w:ascii="微軟正黑體" w:eastAsia="微軟正黑體" w:hAnsi="微軟正黑體"/>
          <w:b/>
          <w:spacing w:val="20"/>
          <w:sz w:val="36"/>
          <w:szCs w:val="36"/>
          <w:u w:val="single"/>
        </w:rPr>
        <w:t>膳</w:t>
      </w:r>
      <w:r w:rsidR="00A7341F">
        <w:rPr>
          <w:rFonts w:ascii="微軟正黑體" w:eastAsia="微軟正黑體" w:hAnsi="微軟正黑體" w:hint="eastAsia"/>
          <w:b/>
          <w:spacing w:val="20"/>
          <w:sz w:val="36"/>
          <w:szCs w:val="36"/>
          <w:u w:val="single"/>
          <w:lang w:eastAsia="zh-HK"/>
        </w:rPr>
        <w:t>及</w:t>
      </w:r>
      <w:r w:rsidR="00D459C6">
        <w:rPr>
          <w:rFonts w:ascii="微軟正黑體" w:eastAsia="微軟正黑體" w:hAnsi="微軟正黑體" w:hint="eastAsia"/>
          <w:b/>
          <w:spacing w:val="20"/>
          <w:sz w:val="36"/>
          <w:szCs w:val="36"/>
          <w:u w:val="single"/>
          <w:lang w:eastAsia="zh-HK"/>
        </w:rPr>
        <w:t>小食部</w:t>
      </w:r>
      <w:proofErr w:type="gramEnd"/>
      <w:r w:rsidRPr="00684BA9">
        <w:rPr>
          <w:rFonts w:ascii="微軟正黑體" w:eastAsia="微軟正黑體" w:hAnsi="微軟正黑體"/>
          <w:b/>
          <w:spacing w:val="20"/>
          <w:sz w:val="36"/>
          <w:szCs w:val="36"/>
          <w:u w:val="single"/>
        </w:rPr>
        <w:t>供應商</w:t>
      </w:r>
      <w:r w:rsidR="006E7F0C" w:rsidRPr="00684BA9">
        <w:rPr>
          <w:rFonts w:ascii="微軟正黑體" w:eastAsia="微軟正黑體" w:hAnsi="微軟正黑體" w:hint="eastAsia"/>
          <w:b/>
          <w:spacing w:val="20"/>
          <w:sz w:val="36"/>
          <w:szCs w:val="36"/>
          <w:u w:val="single"/>
          <w:lang w:val="en-GB"/>
        </w:rPr>
        <w:t>服務</w:t>
      </w:r>
      <w:r w:rsidR="005F3DB7" w:rsidRPr="00684BA9">
        <w:rPr>
          <w:rFonts w:ascii="微軟正黑體" w:eastAsia="微軟正黑體" w:hAnsi="微軟正黑體" w:hint="eastAsia"/>
          <w:b/>
          <w:spacing w:val="20"/>
          <w:sz w:val="36"/>
          <w:szCs w:val="36"/>
          <w:u w:val="single"/>
        </w:rPr>
        <w:t>承諾書</w:t>
      </w:r>
    </w:p>
    <w:p w14:paraId="371AAB8B" w14:textId="77777777" w:rsidR="003E4CD0" w:rsidRPr="00684BA9" w:rsidRDefault="003E4CD0" w:rsidP="00845007">
      <w:pPr>
        <w:spacing w:line="320" w:lineRule="exact"/>
        <w:rPr>
          <w:rFonts w:ascii="微軟正黑體" w:eastAsia="微軟正黑體" w:hAnsi="微軟正黑體"/>
          <w:b/>
          <w:spacing w:val="20"/>
          <w:sz w:val="26"/>
          <w:szCs w:val="26"/>
        </w:rPr>
      </w:pPr>
    </w:p>
    <w:p w14:paraId="1533B583" w14:textId="77777777" w:rsidR="006100E8" w:rsidRPr="005F700A" w:rsidRDefault="003E4CD0" w:rsidP="000B7F93">
      <w:pPr>
        <w:spacing w:line="360" w:lineRule="exact"/>
        <w:rPr>
          <w:rFonts w:ascii="微軟正黑體" w:eastAsia="微軟正黑體" w:hAnsi="微軟正黑體"/>
          <w:b/>
          <w:spacing w:val="20"/>
          <w:sz w:val="26"/>
          <w:szCs w:val="26"/>
          <w:u w:val="single"/>
        </w:rPr>
      </w:pPr>
      <w:r w:rsidRPr="005F700A">
        <w:rPr>
          <w:rFonts w:ascii="微軟正黑體" w:eastAsia="微軟正黑體" w:hAnsi="微軟正黑體" w:hint="eastAsia"/>
          <w:b/>
          <w:spacing w:val="20"/>
          <w:sz w:val="26"/>
          <w:szCs w:val="26"/>
          <w:u w:val="single"/>
        </w:rPr>
        <w:t>注意事項</w:t>
      </w:r>
    </w:p>
    <w:p w14:paraId="7BC71709" w14:textId="77777777" w:rsidR="00D0404C" w:rsidRPr="005F7623" w:rsidRDefault="00D0404C" w:rsidP="000B7F93">
      <w:pPr>
        <w:numPr>
          <w:ilvl w:val="0"/>
          <w:numId w:val="10"/>
        </w:numPr>
        <w:tabs>
          <w:tab w:val="clear" w:pos="113"/>
        </w:tabs>
        <w:adjustRightInd w:val="0"/>
        <w:snapToGrid w:val="0"/>
        <w:spacing w:line="360" w:lineRule="exact"/>
        <w:ind w:left="426" w:hanging="426"/>
        <w:rPr>
          <w:rFonts w:ascii="微軟正黑體" w:eastAsia="微軟正黑體" w:hAnsi="微軟正黑體"/>
          <w:spacing w:val="20"/>
          <w:u w:val="single"/>
        </w:rPr>
      </w:pPr>
      <w:r w:rsidRPr="00CF173D">
        <w:rPr>
          <w:rFonts w:ascii="微軟正黑體" w:eastAsia="微軟正黑體" w:hAnsi="微軟正黑體" w:hint="eastAsia"/>
        </w:rPr>
        <w:t>有意</w:t>
      </w:r>
      <w:r w:rsidR="003E4CD0" w:rsidRPr="00CF173D">
        <w:rPr>
          <w:rFonts w:ascii="微軟正黑體" w:eastAsia="微軟正黑體" w:hAnsi="微軟正黑體" w:hint="eastAsia"/>
        </w:rPr>
        <w:t>入</w:t>
      </w:r>
      <w:proofErr w:type="gramStart"/>
      <w:r w:rsidRPr="00CF173D">
        <w:rPr>
          <w:rFonts w:ascii="微軟正黑體" w:eastAsia="微軟正黑體" w:hAnsi="微軟正黑體" w:hint="eastAsia"/>
        </w:rPr>
        <w:t>標之</w:t>
      </w:r>
      <w:r w:rsidR="003E4CD0" w:rsidRPr="005F7623">
        <w:rPr>
          <w:rFonts w:ascii="微軟正黑體" w:eastAsia="微軟正黑體" w:hAnsi="微軟正黑體" w:hint="eastAsia"/>
        </w:rPr>
        <w:t>午膳</w:t>
      </w:r>
      <w:proofErr w:type="gramEnd"/>
      <w:r w:rsidRPr="005F7623">
        <w:rPr>
          <w:rFonts w:ascii="微軟正黑體" w:eastAsia="微軟正黑體" w:hAnsi="微軟正黑體" w:hint="eastAsia"/>
        </w:rPr>
        <w:t>供應商</w:t>
      </w:r>
      <w:r w:rsidR="00B80668">
        <w:rPr>
          <w:rFonts w:ascii="微軟正黑體" w:eastAsia="微軟正黑體" w:hAnsi="微軟正黑體" w:hint="eastAsia"/>
        </w:rPr>
        <w:t>需</w:t>
      </w:r>
      <w:r w:rsidRPr="005F7623">
        <w:rPr>
          <w:rFonts w:ascii="微軟正黑體" w:eastAsia="微軟正黑體" w:hAnsi="微軟正黑體" w:hint="eastAsia"/>
        </w:rPr>
        <w:t>將填妥的「午</w:t>
      </w:r>
      <w:proofErr w:type="gramStart"/>
      <w:r w:rsidRPr="005F7623">
        <w:rPr>
          <w:rFonts w:ascii="微軟正黑體" w:eastAsia="微軟正黑體" w:hAnsi="微軟正黑體" w:hint="eastAsia"/>
        </w:rPr>
        <w:t>膳</w:t>
      </w:r>
      <w:r w:rsidR="00A7341F">
        <w:rPr>
          <w:rFonts w:ascii="微軟正黑體" w:eastAsia="微軟正黑體" w:hAnsi="微軟正黑體" w:hint="eastAsia"/>
          <w:lang w:eastAsia="zh-HK"/>
        </w:rPr>
        <w:t>及</w:t>
      </w:r>
      <w:r w:rsidR="00D459C6">
        <w:rPr>
          <w:rFonts w:ascii="微軟正黑體" w:eastAsia="微軟正黑體" w:hAnsi="微軟正黑體" w:hint="eastAsia"/>
          <w:lang w:eastAsia="zh-HK"/>
        </w:rPr>
        <w:t>小食部</w:t>
      </w:r>
      <w:proofErr w:type="gramEnd"/>
      <w:r w:rsidRPr="005F7623">
        <w:rPr>
          <w:rFonts w:ascii="微軟正黑體" w:eastAsia="微軟正黑體" w:hAnsi="微軟正黑體" w:hint="eastAsia"/>
        </w:rPr>
        <w:t>供應商</w:t>
      </w:r>
      <w:r w:rsidR="003E4CD0" w:rsidRPr="005F7623">
        <w:rPr>
          <w:rFonts w:ascii="微軟正黑體" w:eastAsia="微軟正黑體" w:hAnsi="微軟正黑體" w:hint="eastAsia"/>
        </w:rPr>
        <w:t>服務承諾書</w:t>
      </w:r>
      <w:r w:rsidRPr="005F7623">
        <w:rPr>
          <w:rFonts w:ascii="微軟正黑體" w:eastAsia="微軟正黑體" w:hAnsi="微軟正黑體" w:hint="eastAsia"/>
        </w:rPr>
        <w:t>」</w:t>
      </w:r>
      <w:r w:rsidRPr="005F7623">
        <w:rPr>
          <w:rFonts w:ascii="微軟正黑體" w:eastAsia="微軟正黑體" w:hAnsi="微軟正黑體" w:hint="eastAsia"/>
          <w:lang w:val="en-GB"/>
        </w:rPr>
        <w:t>（下稱</w:t>
      </w:r>
      <w:r w:rsidR="004F7FBF" w:rsidRPr="005F7623">
        <w:rPr>
          <w:rFonts w:ascii="微軟正黑體" w:eastAsia="微軟正黑體" w:hAnsi="微軟正黑體" w:hint="eastAsia"/>
        </w:rPr>
        <w:t>「</w:t>
      </w:r>
      <w:r w:rsidR="003E4CD0" w:rsidRPr="005F7623">
        <w:rPr>
          <w:rFonts w:ascii="微軟正黑體" w:eastAsia="微軟正黑體" w:hAnsi="微軟正黑體" w:hint="eastAsia"/>
        </w:rPr>
        <w:t>承諾書</w:t>
      </w:r>
      <w:r w:rsidR="004F7FBF" w:rsidRPr="005F7623">
        <w:rPr>
          <w:rFonts w:ascii="微軟正黑體" w:eastAsia="微軟正黑體" w:hAnsi="微軟正黑體" w:hint="eastAsia"/>
        </w:rPr>
        <w:t>」</w:t>
      </w:r>
      <w:r w:rsidRPr="005F7623">
        <w:rPr>
          <w:rFonts w:ascii="微軟正黑體" w:eastAsia="微軟正黑體" w:hAnsi="微軟正黑體" w:hint="eastAsia"/>
          <w:lang w:val="en-GB"/>
        </w:rPr>
        <w:t>）</w:t>
      </w:r>
      <w:r w:rsidR="005F7623" w:rsidRPr="005F7623">
        <w:rPr>
          <w:rFonts w:ascii="微軟正黑體" w:eastAsia="微軟正黑體" w:hAnsi="微軟正黑體" w:hint="eastAsia"/>
          <w:lang w:val="en-GB"/>
        </w:rPr>
        <w:t>連同</w:t>
      </w:r>
      <w:r w:rsidR="005F7623">
        <w:rPr>
          <w:rFonts w:ascii="微軟正黑體" w:eastAsia="微軟正黑體" w:hAnsi="微軟正黑體" w:hint="eastAsia"/>
          <w:lang w:val="en-GB"/>
        </w:rPr>
        <w:t>「</w:t>
      </w:r>
      <w:r w:rsidR="005F7623" w:rsidRPr="005F7623">
        <w:rPr>
          <w:rFonts w:ascii="微軟正黑體" w:eastAsia="微軟正黑體" w:hAnsi="微軟正黑體" w:hint="eastAsia"/>
          <w:spacing w:val="20"/>
          <w:u w:val="single"/>
          <w:lang w:val="en-GB"/>
        </w:rPr>
        <w:t>學校午</w:t>
      </w:r>
      <w:proofErr w:type="gramStart"/>
      <w:r w:rsidR="005F7623" w:rsidRPr="005F7623">
        <w:rPr>
          <w:rFonts w:ascii="微軟正黑體" w:eastAsia="微軟正黑體" w:hAnsi="微軟正黑體" w:hint="eastAsia"/>
          <w:spacing w:val="20"/>
          <w:u w:val="single"/>
          <w:lang w:val="en-GB"/>
        </w:rPr>
        <w:t>膳</w:t>
      </w:r>
      <w:r w:rsidR="00A7341F">
        <w:rPr>
          <w:rFonts w:ascii="微軟正黑體" w:eastAsia="微軟正黑體" w:hAnsi="微軟正黑體" w:hint="eastAsia"/>
          <w:spacing w:val="20"/>
          <w:u w:val="single"/>
          <w:lang w:val="en-GB" w:eastAsia="zh-HK"/>
        </w:rPr>
        <w:t>及</w:t>
      </w:r>
      <w:r w:rsidR="00D459C6">
        <w:rPr>
          <w:rFonts w:ascii="微軟正黑體" w:eastAsia="微軟正黑體" w:hAnsi="微軟正黑體" w:hint="eastAsia"/>
          <w:spacing w:val="20"/>
          <w:u w:val="single"/>
          <w:lang w:val="en-GB" w:eastAsia="zh-HK"/>
        </w:rPr>
        <w:t>小食部</w:t>
      </w:r>
      <w:proofErr w:type="gramEnd"/>
      <w:r w:rsidR="005F7623" w:rsidRPr="005F7623">
        <w:rPr>
          <w:rFonts w:ascii="微軟正黑體" w:eastAsia="微軟正黑體" w:hAnsi="微軟正黑體" w:hint="eastAsia"/>
          <w:spacing w:val="20"/>
          <w:u w:val="single"/>
          <w:lang w:val="en-GB"/>
        </w:rPr>
        <w:t>供應商評估表</w:t>
      </w:r>
      <w:r w:rsidR="005F7623">
        <w:rPr>
          <w:rFonts w:ascii="微軟正黑體" w:eastAsia="微軟正黑體" w:hAnsi="微軟正黑體" w:hint="eastAsia"/>
          <w:lang w:val="en-GB"/>
        </w:rPr>
        <w:t>」</w:t>
      </w:r>
      <w:r w:rsidRPr="005F7623">
        <w:rPr>
          <w:rFonts w:ascii="微軟正黑體" w:eastAsia="微軟正黑體" w:hAnsi="微軟正黑體" w:hint="eastAsia"/>
        </w:rPr>
        <w:t>與</w:t>
      </w:r>
      <w:r w:rsidR="005F7623">
        <w:rPr>
          <w:rFonts w:ascii="微軟正黑體" w:eastAsia="微軟正黑體" w:hAnsi="微軟正黑體" w:hint="eastAsia"/>
        </w:rPr>
        <w:t>所需</w:t>
      </w:r>
      <w:r w:rsidR="003E4CD0" w:rsidRPr="005F7623">
        <w:rPr>
          <w:rFonts w:ascii="微軟正黑體" w:eastAsia="微軟正黑體" w:hAnsi="微軟正黑體" w:hint="eastAsia"/>
          <w:lang w:val="en-GB"/>
        </w:rPr>
        <w:t>投標文件</w:t>
      </w:r>
      <w:r w:rsidRPr="005F7623">
        <w:rPr>
          <w:rFonts w:ascii="微軟正黑體" w:eastAsia="微軟正黑體" w:hAnsi="微軟正黑體" w:hint="eastAsia"/>
        </w:rPr>
        <w:t>一併遞交。</w:t>
      </w:r>
      <w:r w:rsidR="003E4CD0" w:rsidRPr="005F7623">
        <w:rPr>
          <w:rFonts w:ascii="微軟正黑體" w:eastAsia="微軟正黑體" w:hAnsi="微軟正黑體" w:hint="eastAsia"/>
        </w:rPr>
        <w:t>未能符合此要求者將不獲考慮。</w:t>
      </w:r>
    </w:p>
    <w:p w14:paraId="1FCBBA2B" w14:textId="77777777" w:rsidR="00D0404C" w:rsidRPr="002E1324" w:rsidRDefault="009F2557" w:rsidP="000B7F93">
      <w:pPr>
        <w:numPr>
          <w:ilvl w:val="0"/>
          <w:numId w:val="10"/>
        </w:numPr>
        <w:tabs>
          <w:tab w:val="clear" w:pos="113"/>
        </w:tabs>
        <w:adjustRightInd w:val="0"/>
        <w:snapToGrid w:val="0"/>
        <w:spacing w:line="360" w:lineRule="exact"/>
        <w:ind w:left="426" w:rightChars="81" w:right="194" w:hanging="426"/>
        <w:rPr>
          <w:rFonts w:ascii="微軟正黑體" w:eastAsia="微軟正黑體" w:hAnsi="微軟正黑體"/>
          <w:spacing w:val="20"/>
          <w:u w:val="single"/>
        </w:rPr>
      </w:pPr>
      <w:r w:rsidRPr="009F2557">
        <w:rPr>
          <w:rFonts w:ascii="微軟正黑體" w:eastAsia="微軟正黑體" w:hAnsi="微軟正黑體" w:hint="eastAsia"/>
        </w:rPr>
        <w:t>本「承諾書」將成為日後校方與中標者所</w:t>
      </w:r>
      <w:r w:rsidR="00D0404C" w:rsidRPr="002E1324">
        <w:rPr>
          <w:rFonts w:ascii="微軟正黑體" w:eastAsia="微軟正黑體" w:hAnsi="微軟正黑體" w:hint="eastAsia"/>
          <w:b/>
        </w:rPr>
        <w:t>簽訂之</w:t>
      </w:r>
      <w:r w:rsidR="00D0404C" w:rsidRPr="002E1324">
        <w:rPr>
          <w:rFonts w:ascii="微軟正黑體" w:eastAsia="微軟正黑體" w:hAnsi="微軟正黑體"/>
          <w:b/>
        </w:rPr>
        <w:t>合約的基礎部</w:t>
      </w:r>
      <w:r w:rsidR="00D0404C" w:rsidRPr="002E1324">
        <w:rPr>
          <w:rFonts w:ascii="微軟正黑體" w:eastAsia="微軟正黑體" w:hAnsi="微軟正黑體" w:hint="eastAsia"/>
          <w:b/>
          <w:lang w:val="en-GB"/>
        </w:rPr>
        <w:t>分。</w:t>
      </w:r>
      <w:r w:rsidR="00D0404C" w:rsidRPr="002E1324">
        <w:rPr>
          <w:rFonts w:ascii="微軟正黑體" w:eastAsia="微軟正黑體" w:hAnsi="微軟正黑體" w:hint="eastAsia"/>
        </w:rPr>
        <w:t>合約一經簽署，校方可</w:t>
      </w:r>
      <w:r w:rsidR="003E4CD0" w:rsidRPr="002E1324">
        <w:rPr>
          <w:rFonts w:ascii="微軟正黑體" w:eastAsia="微軟正黑體" w:hAnsi="微軟正黑體" w:hint="eastAsia"/>
          <w:lang w:val="en-GB"/>
        </w:rPr>
        <w:t>按承諾書的</w:t>
      </w:r>
      <w:proofErr w:type="gramStart"/>
      <w:r w:rsidR="003E4CD0" w:rsidRPr="002E1324">
        <w:rPr>
          <w:rFonts w:ascii="微軟正黑體" w:eastAsia="微軟正黑體" w:hAnsi="微軟正黑體" w:hint="eastAsia"/>
          <w:lang w:val="en-GB"/>
        </w:rPr>
        <w:t>條文對午膳</w:t>
      </w:r>
      <w:proofErr w:type="gramEnd"/>
      <w:r w:rsidR="003E4CD0" w:rsidRPr="002E1324">
        <w:rPr>
          <w:rFonts w:ascii="微軟正黑體" w:eastAsia="微軟正黑體" w:hAnsi="微軟正黑體" w:hint="eastAsia"/>
          <w:lang w:val="en-GB"/>
        </w:rPr>
        <w:t>供應商的服務作出監察，</w:t>
      </w:r>
      <w:r w:rsidR="006A294A" w:rsidRPr="002E1324">
        <w:rPr>
          <w:rFonts w:ascii="微軟正黑體" w:eastAsia="微軟正黑體" w:hAnsi="微軟正黑體" w:hint="eastAsia"/>
          <w:lang w:val="en-GB"/>
        </w:rPr>
        <w:t>以評核該供應商服務水平是否達標及可能作為提早終止合約的理據。</w:t>
      </w:r>
    </w:p>
    <w:p w14:paraId="65B1CDE0" w14:textId="77777777" w:rsidR="003E4CD0" w:rsidRPr="00684BA9" w:rsidRDefault="003E4CD0" w:rsidP="000B7F93">
      <w:pPr>
        <w:spacing w:line="280" w:lineRule="exact"/>
        <w:ind w:rightChars="81" w:right="194"/>
        <w:rPr>
          <w:rFonts w:ascii="微軟正黑體" w:eastAsia="微軟正黑體" w:hAnsi="微軟正黑體"/>
          <w:color w:val="FF0000"/>
        </w:rPr>
      </w:pPr>
    </w:p>
    <w:tbl>
      <w:tblPr>
        <w:tblW w:w="0" w:type="auto"/>
        <w:tblInd w:w="108" w:type="dxa"/>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9804"/>
      </w:tblGrid>
      <w:tr w:rsidR="003E4CD0" w:rsidRPr="00A02B1B" w14:paraId="390F9078" w14:textId="77777777" w:rsidTr="004478EA">
        <w:trPr>
          <w:trHeight w:val="998"/>
        </w:trPr>
        <w:tc>
          <w:tcPr>
            <w:tcW w:w="10030" w:type="dxa"/>
            <w:vAlign w:val="center"/>
          </w:tcPr>
          <w:p w14:paraId="7133E470" w14:textId="77777777" w:rsidR="003E4CD0" w:rsidRPr="00A02B1B" w:rsidRDefault="003C6A37" w:rsidP="0090485C">
            <w:pPr>
              <w:numPr>
                <w:ilvl w:val="0"/>
                <w:numId w:val="38"/>
              </w:numPr>
              <w:spacing w:line="320" w:lineRule="exact"/>
              <w:ind w:rightChars="81" w:right="194"/>
              <w:jc w:val="both"/>
              <w:rPr>
                <w:rFonts w:ascii="微軟正黑體" w:eastAsia="微軟正黑體" w:hAnsi="微軟正黑體"/>
                <w:b/>
                <w:sz w:val="28"/>
                <w:szCs w:val="28"/>
                <w:u w:val="single"/>
              </w:rPr>
            </w:pPr>
            <w:r w:rsidRPr="003C6A37">
              <w:rPr>
                <w:rFonts w:ascii="微軟正黑體" w:eastAsia="微軟正黑體" w:hAnsi="微軟正黑體" w:hint="eastAsia"/>
                <w:b/>
                <w:sz w:val="28"/>
                <w:szCs w:val="28"/>
                <w:u w:val="single"/>
              </w:rPr>
              <w:t>「</w:t>
            </w:r>
            <w:r w:rsidR="003E4CD0" w:rsidRPr="00A02B1B">
              <w:rPr>
                <w:rFonts w:ascii="微軟正黑體" w:eastAsia="微軟正黑體" w:hAnsi="微軟正黑體" w:hint="eastAsia"/>
                <w:b/>
                <w:sz w:val="28"/>
                <w:szCs w:val="28"/>
                <w:u w:val="single"/>
              </w:rPr>
              <w:t>營養</w:t>
            </w:r>
            <w:r>
              <w:rPr>
                <w:rFonts w:ascii="微軟正黑體" w:eastAsia="微軟正黑體" w:hAnsi="微軟正黑體" w:hint="eastAsia"/>
                <w:b/>
                <w:sz w:val="28"/>
                <w:szCs w:val="28"/>
                <w:u w:val="single"/>
              </w:rPr>
              <w:t>要求</w:t>
            </w:r>
            <w:r w:rsidRPr="003C6A37">
              <w:rPr>
                <w:rFonts w:ascii="微軟正黑體" w:eastAsia="微軟正黑體" w:hAnsi="微軟正黑體" w:hint="eastAsia"/>
                <w:b/>
                <w:sz w:val="28"/>
                <w:szCs w:val="28"/>
                <w:u w:val="single"/>
              </w:rPr>
              <w:t>」</w:t>
            </w:r>
            <w:r w:rsidR="003E4CD0" w:rsidRPr="00A02B1B">
              <w:rPr>
                <w:rFonts w:ascii="微軟正黑體" w:eastAsia="微軟正黑體" w:hAnsi="微軟正黑體" w:hint="eastAsia"/>
                <w:b/>
                <w:sz w:val="28"/>
                <w:szCs w:val="28"/>
                <w:u w:val="single"/>
              </w:rPr>
              <w:t>承諾</w:t>
            </w:r>
            <w:r w:rsidR="001E519E" w:rsidRPr="00A02B1B">
              <w:rPr>
                <w:rFonts w:ascii="微軟正黑體" w:eastAsia="微軟正黑體" w:hAnsi="微軟正黑體" w:hint="eastAsia"/>
                <w:b/>
                <w:sz w:val="28"/>
                <w:szCs w:val="28"/>
                <w:u w:val="single"/>
              </w:rPr>
              <w:t>：</w:t>
            </w:r>
          </w:p>
          <w:p w14:paraId="6ECF8343" w14:textId="77777777" w:rsidR="001E519E" w:rsidRPr="00A02B1B" w:rsidRDefault="001E519E" w:rsidP="000B7F93">
            <w:pPr>
              <w:spacing w:line="240" w:lineRule="exact"/>
              <w:ind w:rightChars="81" w:right="194"/>
              <w:jc w:val="both"/>
              <w:rPr>
                <w:rFonts w:ascii="微軟正黑體" w:eastAsia="微軟正黑體" w:hAnsi="微軟正黑體"/>
                <w:sz w:val="28"/>
                <w:szCs w:val="28"/>
              </w:rPr>
            </w:pPr>
          </w:p>
          <w:p w14:paraId="29EB94CE" w14:textId="77777777" w:rsidR="003E4CD0" w:rsidRPr="00A02B1B" w:rsidRDefault="003E4CD0" w:rsidP="00A02B1B">
            <w:pPr>
              <w:spacing w:line="320" w:lineRule="exact"/>
              <w:ind w:rightChars="81" w:right="194"/>
              <w:jc w:val="both"/>
              <w:rPr>
                <w:rFonts w:ascii="微軟正黑體" w:eastAsia="微軟正黑體" w:hAnsi="微軟正黑體"/>
                <w:sz w:val="28"/>
                <w:szCs w:val="28"/>
              </w:rPr>
            </w:pPr>
            <w:r w:rsidRPr="00A02B1B">
              <w:rPr>
                <w:rFonts w:ascii="微軟正黑體" w:eastAsia="微軟正黑體" w:hAnsi="微軟正黑體" w:hint="eastAsia"/>
                <w:sz w:val="28"/>
                <w:szCs w:val="28"/>
              </w:rPr>
              <w:t>每天提供的</w:t>
            </w:r>
            <w:proofErr w:type="gramStart"/>
            <w:r w:rsidRPr="00A02B1B">
              <w:rPr>
                <w:rFonts w:ascii="微軟正黑體" w:eastAsia="微軟正黑體" w:hAnsi="微軟正黑體" w:hint="eastAsia"/>
                <w:b/>
                <w:sz w:val="28"/>
                <w:szCs w:val="28"/>
                <w:u w:val="single"/>
              </w:rPr>
              <w:t>所有午膳</w:t>
            </w:r>
            <w:r w:rsidR="00A23E5F">
              <w:rPr>
                <w:rFonts w:ascii="微軟正黑體" w:eastAsia="微軟正黑體" w:hAnsi="微軟正黑體" w:hint="eastAsia"/>
                <w:b/>
                <w:sz w:val="28"/>
                <w:szCs w:val="28"/>
                <w:u w:val="single"/>
                <w:lang w:eastAsia="zh-HK"/>
              </w:rPr>
              <w:t>餐</w:t>
            </w:r>
            <w:r w:rsidRPr="00A02B1B">
              <w:rPr>
                <w:rFonts w:ascii="微軟正黑體" w:eastAsia="微軟正黑體" w:hAnsi="微軟正黑體" w:hint="eastAsia"/>
                <w:b/>
                <w:sz w:val="28"/>
                <w:szCs w:val="28"/>
                <w:u w:val="single"/>
              </w:rPr>
              <w:t>款</w:t>
            </w:r>
            <w:r w:rsidRPr="00A02B1B">
              <w:rPr>
                <w:rFonts w:ascii="微軟正黑體" w:eastAsia="微軟正黑體" w:hAnsi="微軟正黑體" w:hint="eastAsia"/>
                <w:b/>
                <w:sz w:val="28"/>
                <w:szCs w:val="28"/>
                <w:u w:val="single"/>
                <w:vertAlign w:val="superscript"/>
              </w:rPr>
              <w:t>＊</w:t>
            </w:r>
            <w:r w:rsidRPr="00A02B1B">
              <w:rPr>
                <w:rFonts w:ascii="微軟正黑體" w:eastAsia="微軟正黑體" w:hAnsi="微軟正黑體" w:hint="eastAsia"/>
                <w:sz w:val="28"/>
                <w:szCs w:val="28"/>
              </w:rPr>
              <w:t>均按</w:t>
            </w:r>
            <w:proofErr w:type="gramEnd"/>
            <w:r w:rsidRPr="00A02B1B">
              <w:rPr>
                <w:rFonts w:ascii="微軟正黑體" w:eastAsia="微軟正黑體" w:hAnsi="微軟正黑體"/>
                <w:sz w:val="28"/>
                <w:szCs w:val="28"/>
              </w:rPr>
              <w:t>衞生署</w:t>
            </w:r>
            <w:r w:rsidRPr="00A02B1B">
              <w:rPr>
                <w:rFonts w:ascii="微軟正黑體" w:eastAsia="微軟正黑體" w:hAnsi="微軟正黑體" w:hint="eastAsia"/>
                <w:sz w:val="28"/>
                <w:szCs w:val="28"/>
              </w:rPr>
              <w:t>《學生午膳營養指引》</w:t>
            </w:r>
            <w:r w:rsidR="005668F0" w:rsidRPr="00A02B1B">
              <w:rPr>
                <w:rFonts w:ascii="微軟正黑體" w:eastAsia="微軟正黑體" w:hAnsi="微軟正黑體"/>
                <w:sz w:val="28"/>
                <w:szCs w:val="28"/>
              </w:rPr>
              <w:t xml:space="preserve"> </w:t>
            </w:r>
            <w:r w:rsidR="005668F0">
              <w:rPr>
                <w:rFonts w:ascii="微軟正黑體" w:eastAsia="微軟正黑體" w:hAnsi="微軟正黑體"/>
                <w:sz w:val="28"/>
                <w:szCs w:val="28"/>
              </w:rPr>
              <w:t>（</w:t>
            </w:r>
            <w:r w:rsidR="005668F0">
              <w:rPr>
                <w:rFonts w:ascii="微軟正黑體" w:eastAsia="微軟正黑體" w:hAnsi="微軟正黑體" w:hint="eastAsia"/>
                <w:sz w:val="28"/>
                <w:szCs w:val="28"/>
              </w:rPr>
              <w:t>最新</w:t>
            </w:r>
            <w:r w:rsidR="005668F0" w:rsidRPr="00A02B1B">
              <w:rPr>
                <w:rFonts w:ascii="微軟正黑體" w:eastAsia="微軟正黑體" w:hAnsi="微軟正黑體" w:hint="eastAsia"/>
                <w:sz w:val="28"/>
                <w:szCs w:val="28"/>
              </w:rPr>
              <w:t>版</w:t>
            </w:r>
            <w:r w:rsidR="008D0E4A">
              <w:rPr>
                <w:rFonts w:ascii="微軟正黑體" w:eastAsia="微軟正黑體" w:hAnsi="微軟正黑體"/>
                <w:sz w:val="28"/>
                <w:szCs w:val="28"/>
              </w:rPr>
              <w:t>）</w:t>
            </w:r>
            <w:r w:rsidRPr="00A02B1B">
              <w:rPr>
                <w:rFonts w:ascii="微軟正黑體" w:eastAsia="微軟正黑體" w:hAnsi="微軟正黑體" w:hint="eastAsia"/>
                <w:sz w:val="28"/>
                <w:szCs w:val="28"/>
              </w:rPr>
              <w:t xml:space="preserve"> </w:t>
            </w:r>
            <w:r w:rsidRPr="00A02B1B">
              <w:rPr>
                <w:rFonts w:ascii="微軟正黑體" w:eastAsia="微軟正黑體" w:hAnsi="微軟正黑體"/>
                <w:sz w:val="28"/>
                <w:szCs w:val="28"/>
              </w:rPr>
              <w:t>的</w:t>
            </w:r>
            <w:r w:rsidRPr="00A02B1B">
              <w:rPr>
                <w:rFonts w:ascii="微軟正黑體" w:eastAsia="微軟正黑體" w:hAnsi="微軟正黑體" w:hint="eastAsia"/>
                <w:sz w:val="28"/>
                <w:szCs w:val="28"/>
              </w:rPr>
              <w:t>要求製作。重點包括以下各點：</w:t>
            </w:r>
          </w:p>
          <w:p w14:paraId="4DB8793A" w14:textId="77777777" w:rsidR="003E4CD0" w:rsidRPr="00A02B1B" w:rsidRDefault="003E4CD0" w:rsidP="000B7F93">
            <w:pPr>
              <w:spacing w:line="240" w:lineRule="exact"/>
              <w:ind w:rightChars="81" w:right="194"/>
              <w:jc w:val="both"/>
              <w:rPr>
                <w:rFonts w:ascii="微軟正黑體" w:eastAsia="微軟正黑體" w:hAnsi="微軟正黑體"/>
                <w:color w:val="FF0000"/>
              </w:rPr>
            </w:pPr>
          </w:p>
        </w:tc>
      </w:tr>
      <w:tr w:rsidR="006517D3" w:rsidRPr="00A02B1B" w14:paraId="1BA6A584" w14:textId="77777777" w:rsidTr="004478EA">
        <w:tc>
          <w:tcPr>
            <w:tcW w:w="10030" w:type="dxa"/>
          </w:tcPr>
          <w:p w14:paraId="252622BD" w14:textId="53FFD01B" w:rsidR="00AF3738" w:rsidRDefault="00AF3738" w:rsidP="00696C2A">
            <w:pPr>
              <w:numPr>
                <w:ilvl w:val="0"/>
                <w:numId w:val="29"/>
              </w:numPr>
              <w:spacing w:line="340" w:lineRule="exact"/>
              <w:ind w:rightChars="14" w:right="34"/>
              <w:jc w:val="both"/>
              <w:rPr>
                <w:rFonts w:ascii="微軟正黑體" w:eastAsia="微軟正黑體" w:hAnsi="微軟正黑體"/>
              </w:rPr>
            </w:pPr>
            <w:r w:rsidRPr="00A02B1B">
              <w:rPr>
                <w:rFonts w:ascii="微軟正黑體" w:eastAsia="微軟正黑體" w:hAnsi="微軟正黑體" w:hint="eastAsia"/>
              </w:rPr>
              <w:t>控制食物分配，</w:t>
            </w:r>
            <w:r w:rsidRPr="00A02B1B">
              <w:rPr>
                <w:rFonts w:ascii="微軟正黑體" w:eastAsia="微軟正黑體" w:hAnsi="微軟正黑體"/>
              </w:rPr>
              <w:t>提供</w:t>
            </w:r>
            <w:r w:rsidRPr="00A02B1B">
              <w:rPr>
                <w:rFonts w:ascii="微軟正黑體" w:eastAsia="微軟正黑體" w:hAnsi="微軟正黑體" w:hint="eastAsia"/>
              </w:rPr>
              <w:t>不同</w:t>
            </w:r>
            <w:r w:rsidRPr="00A02B1B">
              <w:rPr>
                <w:rFonts w:ascii="微軟正黑體" w:eastAsia="微軟正黑體" w:hAnsi="微軟正黑體"/>
              </w:rPr>
              <w:t>的午膳分量</w:t>
            </w:r>
            <w:r w:rsidRPr="00A02B1B">
              <w:rPr>
                <w:rFonts w:ascii="微軟正黑體" w:eastAsia="微軟正黑體" w:hAnsi="微軟正黑體" w:hint="eastAsia"/>
              </w:rPr>
              <w:t>予</w:t>
            </w:r>
            <w:r w:rsidRPr="007B4DC1">
              <w:rPr>
                <w:rFonts w:ascii="微軟正黑體" w:eastAsia="微軟正黑體" w:hAnsi="微軟正黑體" w:hint="eastAsia"/>
              </w:rPr>
              <w:t>初小</w:t>
            </w:r>
            <w:r w:rsidR="00696C2A" w:rsidRPr="00F41F0B">
              <w:rPr>
                <w:rFonts w:ascii="微軟正黑體" w:eastAsia="微軟正黑體" w:hAnsi="微軟正黑體" w:hint="eastAsia"/>
              </w:rPr>
              <w:t>(</w:t>
            </w:r>
            <w:r w:rsidR="00696C2A" w:rsidRPr="00F41F0B">
              <w:rPr>
                <w:rFonts w:ascii="微軟正黑體" w:eastAsia="微軟正黑體" w:hAnsi="微軟正黑體" w:hint="eastAsia"/>
                <w:lang w:eastAsia="zh-HK"/>
              </w:rPr>
              <w:t>約</w:t>
            </w:r>
            <w:r w:rsidR="00F41F0B" w:rsidRPr="00F41F0B">
              <w:rPr>
                <w:rFonts w:ascii="微軟正黑體" w:eastAsia="微軟正黑體" w:hAnsi="微軟正黑體" w:hint="eastAsia"/>
                <w:lang w:eastAsia="zh-HK"/>
              </w:rPr>
              <w:t>4</w:t>
            </w:r>
            <w:r w:rsidR="00F41F0B" w:rsidRPr="00F41F0B">
              <w:rPr>
                <w:rFonts w:ascii="微軟正黑體" w:eastAsia="微軟正黑體" w:hAnsi="微軟正黑體"/>
                <w:lang w:eastAsia="zh-HK"/>
              </w:rPr>
              <w:t>00</w:t>
            </w:r>
            <w:r w:rsidR="00696C2A" w:rsidRPr="00F41F0B">
              <w:rPr>
                <w:rFonts w:ascii="微軟正黑體" w:eastAsia="微軟正黑體" w:hAnsi="微軟正黑體" w:hint="eastAsia"/>
                <w:lang w:eastAsia="zh-HK"/>
              </w:rPr>
              <w:t>份</w:t>
            </w:r>
            <w:r w:rsidR="00696C2A" w:rsidRPr="00F41F0B">
              <w:rPr>
                <w:rFonts w:ascii="微軟正黑體" w:eastAsia="微軟正黑體" w:hAnsi="微軟正黑體" w:hint="eastAsia"/>
              </w:rPr>
              <w:t>)</w:t>
            </w:r>
            <w:r w:rsidRPr="00F41F0B">
              <w:rPr>
                <w:rFonts w:ascii="微軟正黑體" w:eastAsia="微軟正黑體" w:hAnsi="微軟正黑體" w:hint="eastAsia"/>
              </w:rPr>
              <w:t>和高小</w:t>
            </w:r>
            <w:r w:rsidR="00696C2A" w:rsidRPr="00F41F0B">
              <w:rPr>
                <w:rFonts w:ascii="微軟正黑體" w:eastAsia="微軟正黑體" w:hAnsi="微軟正黑體" w:hint="eastAsia"/>
              </w:rPr>
              <w:t>(</w:t>
            </w:r>
            <w:r w:rsidR="00936C39">
              <w:rPr>
                <w:rFonts w:ascii="微軟正黑體" w:eastAsia="微軟正黑體" w:hAnsi="微軟正黑體" w:hint="eastAsia"/>
              </w:rPr>
              <w:t>約</w:t>
            </w:r>
            <w:r w:rsidR="00F41F0B" w:rsidRPr="00F41F0B">
              <w:rPr>
                <w:rFonts w:ascii="微軟正黑體" w:eastAsia="微軟正黑體" w:hAnsi="微軟正黑體"/>
              </w:rPr>
              <w:t>510</w:t>
            </w:r>
            <w:r w:rsidR="00696C2A" w:rsidRPr="00F41F0B">
              <w:rPr>
                <w:rFonts w:ascii="微軟正黑體" w:eastAsia="微軟正黑體" w:hAnsi="微軟正黑體" w:hint="eastAsia"/>
                <w:lang w:eastAsia="zh-HK"/>
              </w:rPr>
              <w:t>份</w:t>
            </w:r>
            <w:r w:rsidR="00696C2A">
              <w:rPr>
                <w:rFonts w:ascii="微軟正黑體" w:eastAsia="微軟正黑體" w:hAnsi="微軟正黑體" w:hint="eastAsia"/>
              </w:rPr>
              <w:t>)</w:t>
            </w:r>
            <w:r w:rsidRPr="007B4DC1">
              <w:rPr>
                <w:rFonts w:ascii="微軟正黑體" w:eastAsia="微軟正黑體" w:hAnsi="微軟正黑體" w:hint="eastAsia"/>
              </w:rPr>
              <w:t>學</w:t>
            </w:r>
            <w:r w:rsidRPr="00A02B1B">
              <w:rPr>
                <w:rFonts w:ascii="微軟正黑體" w:eastAsia="微軟正黑體" w:hAnsi="微軟正黑體" w:hint="eastAsia"/>
              </w:rPr>
              <w:t>童，減少浪費</w:t>
            </w:r>
            <w:r w:rsidR="00F41F0B">
              <w:rPr>
                <w:rFonts w:ascii="微軟正黑體" w:eastAsia="微軟正黑體" w:hAnsi="微軟正黑體" w:hint="eastAsia"/>
              </w:rPr>
              <w:t>(實際數字或會因訂餐學生人數而改變)</w:t>
            </w:r>
          </w:p>
          <w:p w14:paraId="430F69A7" w14:textId="77777777" w:rsidR="00696C2A" w:rsidRPr="00A02B1B" w:rsidRDefault="00696C2A" w:rsidP="00696C2A">
            <w:pPr>
              <w:numPr>
                <w:ilvl w:val="0"/>
                <w:numId w:val="29"/>
              </w:numPr>
              <w:spacing w:line="340" w:lineRule="exact"/>
              <w:ind w:rightChars="14" w:right="34"/>
              <w:jc w:val="both"/>
              <w:rPr>
                <w:rFonts w:ascii="微軟正黑體" w:eastAsia="微軟正黑體" w:hAnsi="微軟正黑體"/>
              </w:rPr>
            </w:pPr>
            <w:r w:rsidRPr="007B4DC1">
              <w:rPr>
                <w:rFonts w:ascii="微軟正黑體" w:eastAsia="微軟正黑體" w:hAnsi="微軟正黑體" w:hint="eastAsia"/>
              </w:rPr>
              <w:t>自聘認可營養師/營養學家</w:t>
            </w:r>
            <w:proofErr w:type="gramStart"/>
            <w:r w:rsidRPr="007B4DC1">
              <w:rPr>
                <w:rFonts w:ascii="微軟正黑體" w:eastAsia="微軟正黑體" w:hAnsi="微軟正黑體" w:hint="eastAsia"/>
              </w:rPr>
              <w:t>或外判營養</w:t>
            </w:r>
            <w:proofErr w:type="gramEnd"/>
            <w:r w:rsidRPr="007B4DC1">
              <w:rPr>
                <w:rFonts w:ascii="微軟正黑體" w:eastAsia="微軟正黑體" w:hAnsi="微軟正黑體" w:hint="eastAsia"/>
              </w:rPr>
              <w:t>諮詢服務，負責設計符合學童營養需要的</w:t>
            </w:r>
            <w:proofErr w:type="gramStart"/>
            <w:r w:rsidRPr="007B4DC1">
              <w:rPr>
                <w:rFonts w:ascii="微軟正黑體" w:eastAsia="微軟正黑體" w:hAnsi="微軟正黑體" w:hint="eastAsia"/>
              </w:rPr>
              <w:t>午膳及定期</w:t>
            </w:r>
            <w:proofErr w:type="gramEnd"/>
            <w:r w:rsidRPr="007B4DC1">
              <w:rPr>
                <w:rFonts w:ascii="微軟正黑體" w:eastAsia="微軟正黑體" w:hAnsi="微軟正黑體" w:hint="eastAsia"/>
              </w:rPr>
              <w:t>為學校提供全校供膳報告</w:t>
            </w:r>
          </w:p>
          <w:p w14:paraId="4154FFF6" w14:textId="77777777" w:rsidR="00AF3738" w:rsidRPr="00A02B1B" w:rsidRDefault="00AF3738" w:rsidP="00696C2A">
            <w:pPr>
              <w:numPr>
                <w:ilvl w:val="0"/>
                <w:numId w:val="29"/>
              </w:numPr>
              <w:spacing w:line="340" w:lineRule="exact"/>
              <w:ind w:rightChars="14" w:right="34"/>
              <w:jc w:val="both"/>
              <w:rPr>
                <w:rFonts w:ascii="微軟正黑體" w:eastAsia="微軟正黑體" w:hAnsi="微軟正黑體"/>
              </w:rPr>
            </w:pPr>
            <w:proofErr w:type="gramStart"/>
            <w:r w:rsidRPr="00A02B1B">
              <w:rPr>
                <w:rFonts w:ascii="微軟正黑體" w:eastAsia="微軟正黑體" w:hAnsi="微軟正黑體" w:hint="eastAsia"/>
              </w:rPr>
              <w:t>芡</w:t>
            </w:r>
            <w:proofErr w:type="gramEnd"/>
            <w:r w:rsidRPr="00A02B1B">
              <w:rPr>
                <w:rFonts w:ascii="微軟正黑體" w:eastAsia="微軟正黑體" w:hAnsi="微軟正黑體" w:hint="eastAsia"/>
              </w:rPr>
              <w:t>汁</w:t>
            </w:r>
            <w:r w:rsidR="0099231E">
              <w:rPr>
                <w:rFonts w:ascii="微軟正黑體" w:eastAsia="微軟正黑體" w:hAnsi="微軟正黑體" w:hint="eastAsia"/>
              </w:rPr>
              <w:t>與穀</w:t>
            </w:r>
            <w:r w:rsidR="00DA4B8E">
              <w:rPr>
                <w:rFonts w:ascii="微軟正黑體" w:eastAsia="微軟正黑體" w:hAnsi="微軟正黑體" w:hint="eastAsia"/>
              </w:rPr>
              <w:t>物</w:t>
            </w:r>
            <w:r w:rsidR="0099231E">
              <w:rPr>
                <w:rFonts w:ascii="微軟正黑體" w:eastAsia="微軟正黑體" w:hAnsi="微軟正黑體" w:hint="eastAsia"/>
              </w:rPr>
              <w:t>類食物</w:t>
            </w:r>
            <w:r w:rsidRPr="00A02B1B">
              <w:rPr>
                <w:rFonts w:ascii="微軟正黑體" w:eastAsia="微軟正黑體" w:hAnsi="微軟正黑體" w:hint="eastAsia"/>
              </w:rPr>
              <w:t>分開供應</w:t>
            </w:r>
          </w:p>
          <w:p w14:paraId="74EC6777" w14:textId="77777777" w:rsidR="00AF3738" w:rsidRPr="00A02B1B" w:rsidRDefault="00AF3738" w:rsidP="00696C2A">
            <w:pPr>
              <w:numPr>
                <w:ilvl w:val="0"/>
                <w:numId w:val="29"/>
              </w:numPr>
              <w:spacing w:line="340" w:lineRule="exact"/>
              <w:ind w:rightChars="14" w:right="34"/>
              <w:jc w:val="both"/>
              <w:rPr>
                <w:rFonts w:ascii="微軟正黑體" w:eastAsia="微軟正黑體" w:hAnsi="微軟正黑體"/>
              </w:rPr>
            </w:pPr>
            <w:r w:rsidRPr="00A02B1B">
              <w:rPr>
                <w:rFonts w:ascii="微軟正黑體" w:eastAsia="微軟正黑體" w:hAnsi="微軟正黑體"/>
              </w:rPr>
              <w:t>供應的穀</w:t>
            </w:r>
            <w:r w:rsidR="0055343E">
              <w:rPr>
                <w:rFonts w:ascii="微軟正黑體" w:eastAsia="微軟正黑體" w:hAnsi="微軟正黑體" w:hint="eastAsia"/>
              </w:rPr>
              <w:t>物</w:t>
            </w:r>
            <w:r w:rsidRPr="00A02B1B">
              <w:rPr>
                <w:rFonts w:ascii="微軟正黑體" w:eastAsia="微軟正黑體" w:hAnsi="微軟正黑體"/>
              </w:rPr>
              <w:t>類、蔬菜類和肉類</w:t>
            </w:r>
            <w:r w:rsidRPr="00A02B1B">
              <w:rPr>
                <w:rFonts w:ascii="微軟正黑體" w:eastAsia="微軟正黑體" w:hAnsi="微軟正黑體" w:hint="eastAsia"/>
              </w:rPr>
              <w:t>（或其代替品）</w:t>
            </w:r>
            <w:proofErr w:type="gramStart"/>
            <w:r w:rsidRPr="00A02B1B">
              <w:rPr>
                <w:rFonts w:ascii="微軟正黑體" w:eastAsia="微軟正黑體" w:hAnsi="微軟正黑體"/>
              </w:rPr>
              <w:t>佔</w:t>
            </w:r>
            <w:proofErr w:type="gramEnd"/>
            <w:r w:rsidRPr="00A02B1B">
              <w:rPr>
                <w:rFonts w:ascii="微軟正黑體" w:eastAsia="微軟正黑體" w:hAnsi="微軟正黑體"/>
              </w:rPr>
              <w:t xml:space="preserve">飯盒的容量比例是3：2：1 </w:t>
            </w:r>
            <w:r w:rsidR="008D0E4A">
              <w:rPr>
                <w:rFonts w:ascii="微軟正黑體" w:eastAsia="微軟正黑體" w:hAnsi="微軟正黑體"/>
              </w:rPr>
              <w:t>（</w:t>
            </w:r>
            <w:r w:rsidRPr="00A02B1B">
              <w:rPr>
                <w:rFonts w:ascii="微軟正黑體" w:eastAsia="微軟正黑體" w:hAnsi="微軟正黑體"/>
              </w:rPr>
              <w:t>即最多是穀</w:t>
            </w:r>
            <w:r w:rsidR="0055343E">
              <w:rPr>
                <w:rFonts w:ascii="微軟正黑體" w:eastAsia="微軟正黑體" w:hAnsi="微軟正黑體" w:hint="eastAsia"/>
              </w:rPr>
              <w:t>物</w:t>
            </w:r>
            <w:r w:rsidRPr="00A02B1B">
              <w:rPr>
                <w:rFonts w:ascii="微軟正黑體" w:eastAsia="微軟正黑體" w:hAnsi="微軟正黑體"/>
              </w:rPr>
              <w:t>類，其次是蔬菜，而肉類</w:t>
            </w:r>
            <w:proofErr w:type="gramStart"/>
            <w:r w:rsidRPr="00A02B1B">
              <w:rPr>
                <w:rFonts w:ascii="微軟正黑體" w:eastAsia="微軟正黑體" w:hAnsi="微軟正黑體"/>
              </w:rPr>
              <w:t>佔</w:t>
            </w:r>
            <w:proofErr w:type="gramEnd"/>
            <w:r w:rsidRPr="00A02B1B">
              <w:rPr>
                <w:rFonts w:ascii="微軟正黑體" w:eastAsia="微軟正黑體" w:hAnsi="微軟正黑體"/>
              </w:rPr>
              <w:t>最少</w:t>
            </w:r>
            <w:r w:rsidR="008D0E4A">
              <w:rPr>
                <w:rFonts w:ascii="微軟正黑體" w:eastAsia="微軟正黑體" w:hAnsi="微軟正黑體"/>
              </w:rPr>
              <w:t>）</w:t>
            </w:r>
          </w:p>
          <w:p w14:paraId="2C4A3E09" w14:textId="77777777" w:rsidR="00AF3738" w:rsidRPr="00A02B1B" w:rsidRDefault="00AF3738" w:rsidP="00696C2A">
            <w:pPr>
              <w:numPr>
                <w:ilvl w:val="0"/>
                <w:numId w:val="29"/>
              </w:numPr>
              <w:spacing w:line="340" w:lineRule="exact"/>
              <w:ind w:rightChars="14" w:right="34"/>
              <w:jc w:val="both"/>
              <w:rPr>
                <w:rFonts w:ascii="微軟正黑體" w:eastAsia="微軟正黑體" w:hAnsi="微軟正黑體"/>
              </w:rPr>
            </w:pPr>
            <w:r w:rsidRPr="00A02B1B">
              <w:rPr>
                <w:rFonts w:ascii="微軟正黑體" w:eastAsia="微軟正黑體" w:hAnsi="微軟正黑體" w:hint="eastAsia"/>
              </w:rPr>
              <w:t>所有</w:t>
            </w:r>
            <w:proofErr w:type="gramStart"/>
            <w:r w:rsidRPr="00A02B1B">
              <w:rPr>
                <w:rFonts w:ascii="微軟正黑體" w:eastAsia="微軟正黑體" w:hAnsi="微軟正黑體"/>
              </w:rPr>
              <w:t>餐款</w:t>
            </w:r>
            <w:r w:rsidRPr="00A02B1B">
              <w:rPr>
                <w:rFonts w:ascii="微軟正黑體" w:eastAsia="微軟正黑體" w:hAnsi="微軟正黑體" w:hint="eastAsia"/>
              </w:rPr>
              <w:t>均</w:t>
            </w:r>
            <w:proofErr w:type="gramEnd"/>
            <w:r w:rsidRPr="00A02B1B">
              <w:rPr>
                <w:rFonts w:ascii="微軟正黑體" w:eastAsia="微軟正黑體" w:hAnsi="微軟正黑體"/>
              </w:rPr>
              <w:t>提供</w:t>
            </w:r>
            <w:r w:rsidR="006B5D7B" w:rsidRPr="006B5D7B">
              <w:rPr>
                <w:rFonts w:ascii="微軟正黑體" w:eastAsia="微軟正黑體" w:hAnsi="微軟正黑體" w:hint="eastAsia"/>
              </w:rPr>
              <w:t>最少</w:t>
            </w:r>
            <w:r w:rsidRPr="00A02B1B">
              <w:rPr>
                <w:rFonts w:ascii="微軟正黑體" w:eastAsia="微軟正黑體" w:hAnsi="微軟正黑體"/>
              </w:rPr>
              <w:t>一份蔬菜</w:t>
            </w:r>
          </w:p>
          <w:p w14:paraId="373AB836" w14:textId="77777777" w:rsidR="00AF3738" w:rsidRPr="00A02B1B" w:rsidRDefault="00AF3738" w:rsidP="00696C2A">
            <w:pPr>
              <w:numPr>
                <w:ilvl w:val="0"/>
                <w:numId w:val="29"/>
              </w:numPr>
              <w:spacing w:line="340" w:lineRule="exact"/>
              <w:ind w:rightChars="14" w:right="34"/>
              <w:jc w:val="both"/>
              <w:rPr>
                <w:rFonts w:ascii="微軟正黑體" w:eastAsia="微軟正黑體" w:hAnsi="微軟正黑體"/>
              </w:rPr>
            </w:pPr>
            <w:r w:rsidRPr="00A02B1B">
              <w:rPr>
                <w:rFonts w:ascii="微軟正黑體" w:eastAsia="微軟正黑體" w:hAnsi="微軟正黑體" w:hint="eastAsia"/>
                <w:lang w:val="en-GB"/>
              </w:rPr>
              <w:t>只</w:t>
            </w:r>
            <w:r w:rsidRPr="00A02B1B">
              <w:rPr>
                <w:rFonts w:ascii="微軟正黑體" w:eastAsia="微軟正黑體" w:hAnsi="微軟正黑體"/>
              </w:rPr>
              <w:t>採用</w:t>
            </w:r>
            <w:r w:rsidRPr="00A02B1B">
              <w:rPr>
                <w:rFonts w:ascii="微軟正黑體" w:eastAsia="微軟正黑體" w:hAnsi="微軟正黑體" w:hint="eastAsia"/>
              </w:rPr>
              <w:t>不經氫化的</w:t>
            </w:r>
            <w:r w:rsidRPr="00A02B1B">
              <w:rPr>
                <w:rFonts w:ascii="微軟正黑體" w:eastAsia="微軟正黑體" w:hAnsi="微軟正黑體"/>
              </w:rPr>
              <w:t>植物油烹調</w:t>
            </w:r>
            <w:r w:rsidRPr="00A02B1B">
              <w:rPr>
                <w:rFonts w:ascii="微軟正黑體" w:eastAsia="微軟正黑體" w:hAnsi="微軟正黑體" w:hint="eastAsia"/>
              </w:rPr>
              <w:t>食物，並只使用最少</w:t>
            </w:r>
            <w:r w:rsidR="0099231E">
              <w:rPr>
                <w:rFonts w:ascii="微軟正黑體" w:eastAsia="微軟正黑體" w:hAnsi="微軟正黑體" w:hint="eastAsia"/>
              </w:rPr>
              <w:t>分</w:t>
            </w:r>
            <w:r w:rsidRPr="00A02B1B">
              <w:rPr>
                <w:rFonts w:ascii="微軟正黑體" w:eastAsia="微軟正黑體" w:hAnsi="微軟正黑體" w:hint="eastAsia"/>
              </w:rPr>
              <w:t>量</w:t>
            </w:r>
          </w:p>
          <w:p w14:paraId="62B9BA65" w14:textId="77777777" w:rsidR="00AF3738" w:rsidRPr="00A02B1B" w:rsidRDefault="00AF3738" w:rsidP="00696C2A">
            <w:pPr>
              <w:numPr>
                <w:ilvl w:val="0"/>
                <w:numId w:val="29"/>
              </w:numPr>
              <w:spacing w:line="340" w:lineRule="exact"/>
              <w:ind w:rightChars="14" w:right="34"/>
              <w:jc w:val="both"/>
              <w:rPr>
                <w:rFonts w:ascii="微軟正黑體" w:eastAsia="微軟正黑體" w:hAnsi="微軟正黑體"/>
              </w:rPr>
            </w:pPr>
            <w:r w:rsidRPr="00A02B1B">
              <w:rPr>
                <w:rFonts w:ascii="微軟正黑體" w:eastAsia="微軟正黑體" w:hAnsi="微軟正黑體" w:hint="eastAsia"/>
              </w:rPr>
              <w:t>所有可見的動物脂肪</w:t>
            </w:r>
            <w:r w:rsidR="008D0E4A">
              <w:rPr>
                <w:rFonts w:ascii="微軟正黑體" w:eastAsia="微軟正黑體" w:hAnsi="微軟正黑體" w:hint="eastAsia"/>
                <w:lang w:eastAsia="zh-HK"/>
              </w:rPr>
              <w:t>（</w:t>
            </w:r>
            <w:r w:rsidRPr="00A02B1B">
              <w:rPr>
                <w:rFonts w:ascii="微軟正黑體" w:eastAsia="微軟正黑體" w:hAnsi="微軟正黑體" w:hint="eastAsia"/>
                <w:lang w:eastAsia="zh-HK"/>
              </w:rPr>
              <w:t>肥肉</w:t>
            </w:r>
            <w:r w:rsidR="008D0E4A">
              <w:rPr>
                <w:rFonts w:ascii="微軟正黑體" w:eastAsia="微軟正黑體" w:hAnsi="微軟正黑體" w:hint="eastAsia"/>
                <w:lang w:eastAsia="zh-HK"/>
              </w:rPr>
              <w:t>）</w:t>
            </w:r>
            <w:r w:rsidRPr="00A02B1B">
              <w:rPr>
                <w:rFonts w:ascii="微軟正黑體" w:eastAsia="微軟正黑體" w:hAnsi="微軟正黑體" w:hint="eastAsia"/>
              </w:rPr>
              <w:t>及烹調所用的</w:t>
            </w:r>
            <w:proofErr w:type="gramStart"/>
            <w:r w:rsidRPr="00A02B1B">
              <w:rPr>
                <w:rFonts w:ascii="微軟正黑體" w:eastAsia="微軟正黑體" w:hAnsi="微軟正黑體" w:hint="eastAsia"/>
              </w:rPr>
              <w:t>多餘油分在</w:t>
            </w:r>
            <w:proofErr w:type="gramEnd"/>
            <w:r w:rsidRPr="00A02B1B">
              <w:rPr>
                <w:rFonts w:ascii="微軟正黑體" w:eastAsia="微軟正黑體" w:hAnsi="微軟正黑體" w:hint="eastAsia"/>
              </w:rPr>
              <w:t>供應前會被去除</w:t>
            </w:r>
          </w:p>
          <w:p w14:paraId="0A30992D" w14:textId="77777777" w:rsidR="00BD7268" w:rsidRDefault="00BD7268" w:rsidP="00696C2A">
            <w:pPr>
              <w:numPr>
                <w:ilvl w:val="0"/>
                <w:numId w:val="29"/>
              </w:numPr>
              <w:spacing w:line="340" w:lineRule="exact"/>
              <w:ind w:rightChars="14" w:right="34"/>
              <w:jc w:val="both"/>
              <w:rPr>
                <w:rFonts w:ascii="微軟正黑體" w:eastAsia="微軟正黑體" w:hAnsi="微軟正黑體"/>
              </w:rPr>
            </w:pPr>
            <w:r w:rsidRPr="00BD7268">
              <w:rPr>
                <w:rFonts w:ascii="微軟正黑體" w:eastAsia="微軟正黑體" w:hAnsi="微軟正黑體" w:hint="eastAsia"/>
              </w:rPr>
              <w:t>多選用天然食材、香草和香料來增加菜式味道</w:t>
            </w:r>
          </w:p>
          <w:p w14:paraId="0570F6B8" w14:textId="77777777" w:rsidR="00696C2A" w:rsidRDefault="006517D3" w:rsidP="00696C2A">
            <w:pPr>
              <w:numPr>
                <w:ilvl w:val="0"/>
                <w:numId w:val="29"/>
              </w:numPr>
              <w:spacing w:line="340" w:lineRule="exact"/>
              <w:ind w:rightChars="14" w:right="34"/>
              <w:jc w:val="both"/>
              <w:rPr>
                <w:rFonts w:ascii="微軟正黑體" w:eastAsia="微軟正黑體" w:hAnsi="微軟正黑體"/>
              </w:rPr>
            </w:pPr>
            <w:r w:rsidRPr="00A02B1B">
              <w:rPr>
                <w:rFonts w:ascii="微軟正黑體" w:eastAsia="微軟正黑體" w:hAnsi="微軟正黑體"/>
              </w:rPr>
              <w:t>每天最少</w:t>
            </w:r>
            <w:proofErr w:type="gramStart"/>
            <w:r w:rsidRPr="00A02B1B">
              <w:rPr>
                <w:rFonts w:ascii="微軟正黑體" w:eastAsia="微軟正黑體" w:hAnsi="微軟正黑體"/>
              </w:rPr>
              <w:t>一個餐款提供</w:t>
            </w:r>
            <w:proofErr w:type="gramEnd"/>
            <w:r w:rsidR="006B5D7B" w:rsidRPr="006B5D7B">
              <w:rPr>
                <w:rFonts w:ascii="微軟正黑體" w:eastAsia="微軟正黑體" w:hAnsi="微軟正黑體" w:hint="eastAsia"/>
              </w:rPr>
              <w:t>含最少</w:t>
            </w:r>
            <w:r w:rsidR="006B5D7B">
              <w:rPr>
                <w:rFonts w:ascii="微軟正黑體" w:eastAsia="微軟正黑體" w:hAnsi="微軟正黑體" w:hint="eastAsia"/>
              </w:rPr>
              <w:t>10%</w:t>
            </w:r>
            <w:r w:rsidRPr="00A02B1B">
              <w:rPr>
                <w:rFonts w:ascii="微軟正黑體" w:eastAsia="微軟正黑體" w:hAnsi="微軟正黑體" w:hint="eastAsia"/>
              </w:rPr>
              <w:t>全</w:t>
            </w:r>
            <w:proofErr w:type="gramStart"/>
            <w:r w:rsidRPr="00A02B1B">
              <w:rPr>
                <w:rFonts w:ascii="微軟正黑體" w:eastAsia="微軟正黑體" w:hAnsi="微軟正黑體" w:hint="eastAsia"/>
              </w:rPr>
              <w:t>穀麥或</w:t>
            </w:r>
            <w:proofErr w:type="gramEnd"/>
            <w:r w:rsidRPr="00A02B1B">
              <w:rPr>
                <w:rFonts w:ascii="微軟正黑體" w:eastAsia="微軟正黑體" w:hAnsi="微軟正黑體" w:hint="eastAsia"/>
              </w:rPr>
              <w:t>添加蔬菜</w:t>
            </w:r>
            <w:r w:rsidR="00696C2A">
              <w:rPr>
                <w:rFonts w:ascii="微軟正黑體" w:eastAsia="微軟正黑體" w:hAnsi="微軟正黑體" w:hint="eastAsia"/>
              </w:rPr>
              <w:t>(</w:t>
            </w:r>
            <w:r w:rsidR="00696C2A">
              <w:rPr>
                <w:rFonts w:ascii="微軟正黑體" w:eastAsia="微軟正黑體" w:hAnsi="微軟正黑體" w:hint="eastAsia"/>
                <w:lang w:eastAsia="zh-HK"/>
              </w:rPr>
              <w:t>即場</w:t>
            </w:r>
            <w:proofErr w:type="gramStart"/>
            <w:r w:rsidR="00696C2A">
              <w:rPr>
                <w:rFonts w:ascii="微軟正黑體" w:eastAsia="微軟正黑體" w:hAnsi="微軟正黑體" w:hint="eastAsia"/>
                <w:lang w:eastAsia="zh-HK"/>
              </w:rPr>
              <w:t>烚</w:t>
            </w:r>
            <w:proofErr w:type="gramEnd"/>
            <w:r w:rsidR="00696C2A">
              <w:rPr>
                <w:rFonts w:ascii="微軟正黑體" w:eastAsia="微軟正黑體" w:hAnsi="微軟正黑體" w:hint="eastAsia"/>
                <w:lang w:eastAsia="zh-HK"/>
              </w:rPr>
              <w:t>煮</w:t>
            </w:r>
            <w:r w:rsidR="00696C2A">
              <w:rPr>
                <w:rFonts w:ascii="微軟正黑體" w:eastAsia="微軟正黑體" w:hAnsi="微軟正黑體" w:hint="eastAsia"/>
              </w:rPr>
              <w:t>)</w:t>
            </w:r>
            <w:r w:rsidRPr="00A02B1B">
              <w:rPr>
                <w:rFonts w:ascii="微軟正黑體" w:eastAsia="微軟正黑體" w:hAnsi="微軟正黑體" w:hint="eastAsia"/>
              </w:rPr>
              <w:t>的穀</w:t>
            </w:r>
            <w:r w:rsidR="0055343E">
              <w:rPr>
                <w:rFonts w:ascii="微軟正黑體" w:eastAsia="微軟正黑體" w:hAnsi="微軟正黑體" w:hint="eastAsia"/>
              </w:rPr>
              <w:t>物</w:t>
            </w:r>
            <w:r w:rsidRPr="00A02B1B">
              <w:rPr>
                <w:rFonts w:ascii="微軟正黑體" w:eastAsia="微軟正黑體" w:hAnsi="微軟正黑體" w:hint="eastAsia"/>
              </w:rPr>
              <w:t>類</w:t>
            </w:r>
            <w:r w:rsidRPr="00A02B1B">
              <w:rPr>
                <w:rFonts w:ascii="微軟正黑體" w:eastAsia="微軟正黑體" w:hAnsi="微軟正黑體"/>
              </w:rPr>
              <w:t>食品</w:t>
            </w:r>
          </w:p>
          <w:p w14:paraId="59B59A21" w14:textId="1BCED641" w:rsidR="00696C2A" w:rsidRPr="00696C2A" w:rsidRDefault="00696C2A" w:rsidP="00696C2A">
            <w:pPr>
              <w:numPr>
                <w:ilvl w:val="0"/>
                <w:numId w:val="29"/>
              </w:numPr>
              <w:spacing w:line="340" w:lineRule="exact"/>
              <w:ind w:rightChars="14" w:right="34"/>
              <w:jc w:val="both"/>
              <w:rPr>
                <w:rFonts w:ascii="微軟正黑體" w:eastAsia="微軟正黑體" w:hAnsi="微軟正黑體"/>
              </w:rPr>
            </w:pPr>
            <w:r>
              <w:rPr>
                <w:rFonts w:ascii="微軟正黑體" w:eastAsia="微軟正黑體" w:hAnsi="微軟正黑體" w:hint="eastAsia"/>
                <w:lang w:eastAsia="zh-HK"/>
              </w:rPr>
              <w:t>每星</w:t>
            </w:r>
            <w:r>
              <w:rPr>
                <w:rFonts w:ascii="微軟正黑體" w:eastAsia="微軟正黑體" w:hAnsi="微軟正黑體" w:hint="eastAsia"/>
              </w:rPr>
              <w:t>期</w:t>
            </w:r>
            <w:r>
              <w:rPr>
                <w:rFonts w:ascii="微軟正黑體" w:eastAsia="微軟正黑體" w:hAnsi="微軟正黑體" w:hint="eastAsia"/>
                <w:lang w:eastAsia="zh-HK"/>
              </w:rPr>
              <w:t>供應一個原個新鮮水果</w:t>
            </w:r>
            <w:r w:rsidR="00F41F0B">
              <w:rPr>
                <w:rFonts w:ascii="微軟正黑體" w:eastAsia="微軟正黑體" w:hAnsi="微軟正黑體" w:hint="eastAsia"/>
              </w:rPr>
              <w:t>(</w:t>
            </w:r>
            <w:r w:rsidR="00F41F0B">
              <w:rPr>
                <w:rFonts w:ascii="微軟正黑體" w:eastAsia="微軟正黑體" w:hAnsi="微軟正黑體" w:hint="eastAsia"/>
                <w:lang w:eastAsia="zh-HK"/>
              </w:rPr>
              <w:t>學校假期除外</w:t>
            </w:r>
            <w:r w:rsidR="00F41F0B">
              <w:rPr>
                <w:rFonts w:ascii="微軟正黑體" w:eastAsia="微軟正黑體" w:hAnsi="微軟正黑體" w:hint="eastAsia"/>
              </w:rPr>
              <w:t>)</w:t>
            </w:r>
          </w:p>
          <w:p w14:paraId="26E6C10D" w14:textId="77777777" w:rsidR="006517D3" w:rsidRPr="00A02B1B" w:rsidRDefault="006517D3" w:rsidP="00696C2A">
            <w:pPr>
              <w:numPr>
                <w:ilvl w:val="0"/>
                <w:numId w:val="29"/>
              </w:numPr>
              <w:spacing w:line="340" w:lineRule="exact"/>
              <w:ind w:rightChars="14" w:right="34"/>
              <w:jc w:val="both"/>
              <w:rPr>
                <w:rFonts w:ascii="微軟正黑體" w:eastAsia="微軟正黑體" w:hAnsi="微軟正黑體"/>
              </w:rPr>
            </w:pPr>
            <w:r w:rsidRPr="00A02B1B">
              <w:rPr>
                <w:rFonts w:ascii="微軟正黑體" w:eastAsia="微軟正黑體" w:hAnsi="微軟正黑體" w:hint="eastAsia"/>
              </w:rPr>
              <w:t>一星期不多於兩天供應以下</w:t>
            </w:r>
            <w:r w:rsidR="005F7623">
              <w:rPr>
                <w:rFonts w:ascii="微軟正黑體" w:eastAsia="微軟正黑體" w:hAnsi="微軟正黑體" w:hint="eastAsia"/>
              </w:rPr>
              <w:t>類別的</w:t>
            </w:r>
            <w:r w:rsidRPr="00A02B1B">
              <w:rPr>
                <w:rFonts w:ascii="微軟正黑體" w:eastAsia="微軟正黑體" w:hAnsi="微軟正黑體" w:hint="eastAsia"/>
              </w:rPr>
              <w:t>食物：</w:t>
            </w:r>
          </w:p>
          <w:p w14:paraId="7D88DA1F" w14:textId="77777777" w:rsidR="006517D3" w:rsidRPr="00A02B1B" w:rsidRDefault="006517D3" w:rsidP="00696C2A">
            <w:pPr>
              <w:numPr>
                <w:ilvl w:val="1"/>
                <w:numId w:val="29"/>
              </w:numPr>
              <w:spacing w:line="340" w:lineRule="exact"/>
              <w:ind w:rightChars="14" w:right="34"/>
              <w:jc w:val="both"/>
              <w:rPr>
                <w:rFonts w:ascii="微軟正黑體" w:eastAsia="微軟正黑體" w:hAnsi="微軟正黑體"/>
              </w:rPr>
            </w:pPr>
            <w:r w:rsidRPr="00A02B1B">
              <w:rPr>
                <w:rFonts w:ascii="微軟正黑體" w:eastAsia="微軟正黑體" w:hAnsi="微軟正黑體" w:hint="eastAsia"/>
              </w:rPr>
              <w:t>添加</w:t>
            </w:r>
            <w:r w:rsidRPr="00A02B1B">
              <w:rPr>
                <w:rFonts w:ascii="微軟正黑體" w:eastAsia="微軟正黑體" w:hAnsi="微軟正黑體"/>
              </w:rPr>
              <w:t>脂肪</w:t>
            </w:r>
            <w:r w:rsidRPr="00A02B1B">
              <w:rPr>
                <w:rFonts w:ascii="微軟正黑體" w:eastAsia="微軟正黑體" w:hAnsi="微軟正黑體" w:hint="eastAsia"/>
              </w:rPr>
              <w:t>、</w:t>
            </w:r>
            <w:proofErr w:type="gramStart"/>
            <w:r w:rsidRPr="00A02B1B">
              <w:rPr>
                <w:rFonts w:ascii="微軟正黑體" w:eastAsia="微軟正黑體" w:hAnsi="微軟正黑體" w:hint="eastAsia"/>
              </w:rPr>
              <w:t>油分</w:t>
            </w:r>
            <w:r w:rsidRPr="00A02B1B">
              <w:rPr>
                <w:rFonts w:ascii="微軟正黑體" w:eastAsia="微軟正黑體" w:hAnsi="微軟正黑體"/>
              </w:rPr>
              <w:t>的</w:t>
            </w:r>
            <w:proofErr w:type="gramEnd"/>
            <w:r w:rsidRPr="00A02B1B">
              <w:rPr>
                <w:rFonts w:ascii="微軟正黑體" w:eastAsia="微軟正黑體" w:hAnsi="微軟正黑體" w:hint="eastAsia"/>
              </w:rPr>
              <w:t>穀</w:t>
            </w:r>
            <w:r w:rsidR="0055343E">
              <w:rPr>
                <w:rFonts w:ascii="微軟正黑體" w:eastAsia="微軟正黑體" w:hAnsi="微軟正黑體" w:hint="eastAsia"/>
              </w:rPr>
              <w:t>物</w:t>
            </w:r>
            <w:r w:rsidRPr="00A02B1B">
              <w:rPr>
                <w:rFonts w:ascii="微軟正黑體" w:eastAsia="微軟正黑體" w:hAnsi="微軟正黑體"/>
              </w:rPr>
              <w:t>類</w:t>
            </w:r>
          </w:p>
          <w:p w14:paraId="0624E5A1" w14:textId="77777777" w:rsidR="006517D3" w:rsidRPr="00A02B1B" w:rsidRDefault="006517D3" w:rsidP="00696C2A">
            <w:pPr>
              <w:numPr>
                <w:ilvl w:val="1"/>
                <w:numId w:val="29"/>
              </w:numPr>
              <w:spacing w:line="340" w:lineRule="exact"/>
              <w:ind w:rightChars="14" w:right="34"/>
              <w:jc w:val="both"/>
              <w:rPr>
                <w:rFonts w:ascii="微軟正黑體" w:eastAsia="微軟正黑體" w:hAnsi="微軟正黑體"/>
              </w:rPr>
            </w:pPr>
            <w:r w:rsidRPr="00A02B1B">
              <w:rPr>
                <w:rFonts w:ascii="微軟正黑體" w:eastAsia="微軟正黑體" w:hAnsi="微軟正黑體"/>
              </w:rPr>
              <w:t>脂肪</w:t>
            </w:r>
            <w:r w:rsidRPr="00A02B1B">
              <w:rPr>
                <w:rFonts w:ascii="微軟正黑體" w:eastAsia="微軟正黑體" w:hAnsi="微軟正黑體" w:hint="eastAsia"/>
              </w:rPr>
              <w:t>比例</w:t>
            </w:r>
            <w:r w:rsidRPr="00A02B1B">
              <w:rPr>
                <w:rFonts w:ascii="微軟正黑體" w:eastAsia="微軟正黑體" w:hAnsi="微軟正黑體"/>
              </w:rPr>
              <w:t>較</w:t>
            </w:r>
            <w:r w:rsidRPr="00A02B1B">
              <w:rPr>
                <w:rFonts w:ascii="微軟正黑體" w:eastAsia="微軟正黑體" w:hAnsi="微軟正黑體" w:hint="eastAsia"/>
              </w:rPr>
              <w:t>高</w:t>
            </w:r>
            <w:r w:rsidRPr="00A02B1B">
              <w:rPr>
                <w:rFonts w:ascii="微軟正黑體" w:eastAsia="微軟正黑體" w:hAnsi="微軟正黑體"/>
              </w:rPr>
              <w:t>的肉類及</w:t>
            </w:r>
            <w:proofErr w:type="gramStart"/>
            <w:r w:rsidRPr="00A02B1B">
              <w:rPr>
                <w:rFonts w:ascii="微軟正黑體" w:eastAsia="微軟正黑體" w:hAnsi="微軟正黑體" w:hint="eastAsia"/>
              </w:rPr>
              <w:t>連</w:t>
            </w:r>
            <w:r w:rsidRPr="00A02B1B">
              <w:rPr>
                <w:rFonts w:ascii="微軟正黑體" w:eastAsia="微軟正黑體" w:hAnsi="微軟正黑體"/>
              </w:rPr>
              <w:t>皮禽肉</w:t>
            </w:r>
            <w:proofErr w:type="gramEnd"/>
          </w:p>
          <w:p w14:paraId="508A0976" w14:textId="77777777" w:rsidR="006517D3" w:rsidRPr="00A02B1B" w:rsidRDefault="006517D3" w:rsidP="00696C2A">
            <w:pPr>
              <w:numPr>
                <w:ilvl w:val="1"/>
                <w:numId w:val="29"/>
              </w:numPr>
              <w:spacing w:line="340" w:lineRule="exact"/>
              <w:ind w:rightChars="14" w:right="34"/>
              <w:jc w:val="both"/>
              <w:rPr>
                <w:rFonts w:ascii="微軟正黑體" w:eastAsia="微軟正黑體" w:hAnsi="微軟正黑體"/>
              </w:rPr>
            </w:pPr>
            <w:r w:rsidRPr="00A02B1B">
              <w:rPr>
                <w:rFonts w:ascii="微軟正黑體" w:eastAsia="微軟正黑體" w:hAnsi="微軟正黑體" w:hint="eastAsia"/>
              </w:rPr>
              <w:t>全脂奶品類</w:t>
            </w:r>
          </w:p>
          <w:p w14:paraId="5A99C1A4" w14:textId="77777777" w:rsidR="006517D3" w:rsidRPr="00A02B1B" w:rsidRDefault="006517D3" w:rsidP="00696C2A">
            <w:pPr>
              <w:numPr>
                <w:ilvl w:val="1"/>
                <w:numId w:val="29"/>
              </w:numPr>
              <w:spacing w:line="340" w:lineRule="exact"/>
              <w:ind w:rightChars="14" w:right="34"/>
              <w:jc w:val="both"/>
              <w:rPr>
                <w:rFonts w:ascii="微軟正黑體" w:eastAsia="微軟正黑體" w:hAnsi="微軟正黑體"/>
              </w:rPr>
            </w:pPr>
            <w:proofErr w:type="gramStart"/>
            <w:r w:rsidRPr="00A02B1B">
              <w:rPr>
                <w:rFonts w:ascii="微軟正黑體" w:eastAsia="微軟正黑體" w:hAnsi="微軟正黑體" w:hint="eastAsia"/>
              </w:rPr>
              <w:t>加工或醃製</w:t>
            </w:r>
            <w:proofErr w:type="gramEnd"/>
            <w:r w:rsidRPr="00A02B1B">
              <w:rPr>
                <w:rFonts w:ascii="微軟正黑體" w:eastAsia="微軟正黑體" w:hAnsi="微軟正黑體" w:hint="eastAsia"/>
              </w:rPr>
              <w:t xml:space="preserve">的肉類、蛋類及蔬菜類食品 </w:t>
            </w:r>
          </w:p>
          <w:p w14:paraId="57A69F3F" w14:textId="77777777" w:rsidR="006517D3" w:rsidRPr="00A02B1B" w:rsidRDefault="00BD7268" w:rsidP="00696C2A">
            <w:pPr>
              <w:numPr>
                <w:ilvl w:val="1"/>
                <w:numId w:val="29"/>
              </w:numPr>
              <w:spacing w:line="340" w:lineRule="exact"/>
              <w:ind w:rightChars="14" w:right="34"/>
              <w:jc w:val="both"/>
              <w:rPr>
                <w:rFonts w:ascii="微軟正黑體" w:eastAsia="微軟正黑體" w:hAnsi="微軟正黑體"/>
              </w:rPr>
            </w:pPr>
            <w:r w:rsidRPr="00BD7268">
              <w:rPr>
                <w:rFonts w:ascii="微軟正黑體" w:eastAsia="微軟正黑體" w:hAnsi="微軟正黑體" w:hint="eastAsia"/>
              </w:rPr>
              <w:t>高糖分、</w:t>
            </w:r>
            <w:r w:rsidR="006517D3" w:rsidRPr="00A02B1B">
              <w:rPr>
                <w:rFonts w:ascii="微軟正黑體" w:eastAsia="微軟正黑體" w:hAnsi="微軟正黑體" w:hint="eastAsia"/>
              </w:rPr>
              <w:t>高鹽分或高脂肪醬汁或</w:t>
            </w:r>
            <w:proofErr w:type="gramStart"/>
            <w:r w:rsidR="006517D3" w:rsidRPr="00A02B1B">
              <w:rPr>
                <w:rFonts w:ascii="微軟正黑體" w:eastAsia="微軟正黑體" w:hAnsi="微軟正黑體" w:hint="eastAsia"/>
              </w:rPr>
              <w:t>芡</w:t>
            </w:r>
            <w:proofErr w:type="gramEnd"/>
            <w:r w:rsidR="006517D3" w:rsidRPr="00A02B1B">
              <w:rPr>
                <w:rFonts w:ascii="微軟正黑體" w:eastAsia="微軟正黑體" w:hAnsi="微軟正黑體" w:hint="eastAsia"/>
              </w:rPr>
              <w:t>汁</w:t>
            </w:r>
          </w:p>
          <w:p w14:paraId="2E381897" w14:textId="77777777" w:rsidR="006517D3" w:rsidRPr="00A02B1B" w:rsidRDefault="006517D3" w:rsidP="00696C2A">
            <w:pPr>
              <w:numPr>
                <w:ilvl w:val="0"/>
                <w:numId w:val="29"/>
              </w:numPr>
              <w:spacing w:line="340" w:lineRule="exact"/>
              <w:ind w:rightChars="14" w:right="34"/>
              <w:jc w:val="both"/>
              <w:rPr>
                <w:rFonts w:ascii="微軟正黑體" w:eastAsia="微軟正黑體" w:hAnsi="微軟正黑體"/>
              </w:rPr>
            </w:pPr>
            <w:r w:rsidRPr="00A02B1B">
              <w:rPr>
                <w:rFonts w:ascii="微軟正黑體" w:eastAsia="微軟正黑體" w:hAnsi="微軟正黑體" w:hint="eastAsia"/>
              </w:rPr>
              <w:t>不</w:t>
            </w:r>
            <w:r w:rsidRPr="00A02B1B">
              <w:rPr>
                <w:rFonts w:ascii="微軟正黑體" w:eastAsia="微軟正黑體" w:hAnsi="微軟正黑體"/>
              </w:rPr>
              <w:t>供應油炸的食物</w:t>
            </w:r>
          </w:p>
          <w:p w14:paraId="3914377E" w14:textId="77777777" w:rsidR="006517D3" w:rsidRPr="00A02B1B" w:rsidRDefault="006517D3" w:rsidP="00696C2A">
            <w:pPr>
              <w:numPr>
                <w:ilvl w:val="0"/>
                <w:numId w:val="29"/>
              </w:numPr>
              <w:spacing w:line="340" w:lineRule="exact"/>
              <w:ind w:rightChars="14" w:right="34"/>
              <w:jc w:val="both"/>
              <w:rPr>
                <w:rFonts w:ascii="微軟正黑體" w:eastAsia="微軟正黑體" w:hAnsi="微軟正黑體"/>
              </w:rPr>
            </w:pPr>
            <w:r w:rsidRPr="00A02B1B">
              <w:rPr>
                <w:rFonts w:ascii="微軟正黑體" w:eastAsia="微軟正黑體" w:hAnsi="微軟正黑體" w:hint="eastAsia"/>
              </w:rPr>
              <w:lastRenderedPageBreak/>
              <w:t>不</w:t>
            </w:r>
            <w:r w:rsidRPr="00A02B1B">
              <w:rPr>
                <w:rFonts w:ascii="微軟正黑體" w:eastAsia="微軟正黑體" w:hAnsi="微軟正黑體"/>
              </w:rPr>
              <w:t>供應</w:t>
            </w:r>
            <w:r w:rsidRPr="00A02B1B">
              <w:rPr>
                <w:rFonts w:ascii="微軟正黑體" w:eastAsia="微軟正黑體" w:hAnsi="微軟正黑體" w:hint="eastAsia"/>
              </w:rPr>
              <w:t>添加了動物脂肪或植物性飽和脂肪的食物</w:t>
            </w:r>
            <w:r w:rsidR="008302D2">
              <w:rPr>
                <w:rFonts w:ascii="微軟正黑體" w:eastAsia="微軟正黑體" w:hAnsi="微軟正黑體" w:hint="eastAsia"/>
              </w:rPr>
              <w:t>及</w:t>
            </w:r>
            <w:proofErr w:type="gramStart"/>
            <w:r w:rsidR="008302D2">
              <w:rPr>
                <w:rFonts w:ascii="微軟正黑體" w:eastAsia="微軟正黑體" w:hAnsi="微軟正黑體" w:hint="eastAsia"/>
              </w:rPr>
              <w:t>芡</w:t>
            </w:r>
            <w:proofErr w:type="gramEnd"/>
            <w:r w:rsidR="008302D2">
              <w:rPr>
                <w:rFonts w:ascii="微軟正黑體" w:eastAsia="微軟正黑體" w:hAnsi="微軟正黑體" w:hint="eastAsia"/>
              </w:rPr>
              <w:t>汁</w:t>
            </w:r>
            <w:r w:rsidR="00B80668">
              <w:rPr>
                <w:rFonts w:ascii="微軟正黑體" w:eastAsia="微軟正黑體" w:hAnsi="微軟正黑體" w:hint="eastAsia"/>
              </w:rPr>
              <w:t>（</w:t>
            </w:r>
            <w:r w:rsidR="008302D2">
              <w:rPr>
                <w:rFonts w:ascii="微軟正黑體" w:eastAsia="微軟正黑體" w:hAnsi="微軟正黑體" w:hint="eastAsia"/>
              </w:rPr>
              <w:t>或醬料</w:t>
            </w:r>
            <w:r w:rsidR="00B80668">
              <w:rPr>
                <w:rFonts w:ascii="微軟正黑體" w:eastAsia="微軟正黑體" w:hAnsi="微軟正黑體" w:hint="eastAsia"/>
              </w:rPr>
              <w:t>）</w:t>
            </w:r>
          </w:p>
          <w:p w14:paraId="57A1A00F" w14:textId="77777777" w:rsidR="006517D3" w:rsidRPr="00A02B1B" w:rsidRDefault="006517D3" w:rsidP="00696C2A">
            <w:pPr>
              <w:numPr>
                <w:ilvl w:val="0"/>
                <w:numId w:val="29"/>
              </w:numPr>
              <w:spacing w:line="340" w:lineRule="exact"/>
              <w:ind w:rightChars="14" w:right="34"/>
              <w:jc w:val="both"/>
              <w:rPr>
                <w:rFonts w:ascii="微軟正黑體" w:eastAsia="微軟正黑體" w:hAnsi="微軟正黑體" w:cs="新細明體"/>
                <w:kern w:val="0"/>
              </w:rPr>
            </w:pPr>
            <w:r w:rsidRPr="00A02B1B">
              <w:rPr>
                <w:rFonts w:ascii="微軟正黑體" w:eastAsia="微軟正黑體" w:hAnsi="微軟正黑體" w:hint="eastAsia"/>
              </w:rPr>
              <w:t>不供應添加了反式脂肪的食物</w:t>
            </w:r>
          </w:p>
          <w:p w14:paraId="6E863DA2" w14:textId="77777777" w:rsidR="006517D3" w:rsidRPr="00A02B1B" w:rsidRDefault="00532D96" w:rsidP="00696C2A">
            <w:pPr>
              <w:numPr>
                <w:ilvl w:val="0"/>
                <w:numId w:val="29"/>
              </w:numPr>
              <w:spacing w:line="340" w:lineRule="exact"/>
              <w:ind w:rightChars="14" w:right="34"/>
              <w:jc w:val="both"/>
              <w:rPr>
                <w:rFonts w:ascii="微軟正黑體" w:eastAsia="微軟正黑體" w:hAnsi="微軟正黑體"/>
              </w:rPr>
            </w:pPr>
            <w:r w:rsidRPr="00532D96">
              <w:rPr>
                <w:rFonts w:ascii="微軟正黑體" w:eastAsia="微軟正黑體" w:hAnsi="微軟正黑體" w:hint="eastAsia"/>
              </w:rPr>
              <w:t>不供應鹽分極高的食物</w:t>
            </w:r>
            <w:r w:rsidR="003165E7">
              <w:rPr>
                <w:rFonts w:ascii="微軟正黑體" w:eastAsia="微軟正黑體" w:hAnsi="微軟正黑體" w:hint="eastAsia"/>
                <w:lang w:eastAsia="zh-HK"/>
              </w:rPr>
              <w:t>，並會</w:t>
            </w:r>
            <w:r w:rsidR="003165E7" w:rsidRPr="007B4DC1">
              <w:rPr>
                <w:rFonts w:ascii="微軟正黑體" w:eastAsia="微軟正黑體" w:hAnsi="微軟正黑體" w:hint="eastAsia"/>
              </w:rPr>
              <w:t>參</w:t>
            </w:r>
            <w:r w:rsidR="003165E7">
              <w:rPr>
                <w:rFonts w:ascii="微軟正黑體" w:eastAsia="微軟正黑體" w:hAnsi="微軟正黑體" w:hint="eastAsia"/>
                <w:lang w:eastAsia="zh-HK"/>
              </w:rPr>
              <w:t>考</w:t>
            </w:r>
            <w:r w:rsidR="003165E7" w:rsidRPr="007B4DC1">
              <w:rPr>
                <w:rFonts w:ascii="微軟正黑體" w:eastAsia="微軟正黑體" w:hAnsi="微軟正黑體" w:hint="eastAsia"/>
              </w:rPr>
              <w:t>衞生署的「學校午膳減鹽計劃」</w:t>
            </w:r>
            <w:r w:rsidR="00696C2A">
              <w:rPr>
                <w:rFonts w:ascii="微軟正黑體" w:eastAsia="微軟正黑體" w:hAnsi="微軟正黑體" w:hint="eastAsia"/>
                <w:lang w:eastAsia="zh-HK"/>
              </w:rPr>
              <w:t>要求，</w:t>
            </w:r>
            <w:r w:rsidR="00696C2A">
              <w:rPr>
                <w:rFonts w:ascii="微軟正黑體" w:eastAsia="微軟正黑體" w:hAnsi="微軟正黑體" w:hint="eastAsia"/>
              </w:rPr>
              <w:t>致力減低午膳的鈉含量</w:t>
            </w:r>
            <w:r w:rsidR="00696C2A">
              <w:rPr>
                <w:rFonts w:ascii="微軟正黑體" w:eastAsia="微軟正黑體" w:hAnsi="微軟正黑體" w:hint="eastAsia"/>
                <w:lang w:eastAsia="zh-HK"/>
              </w:rPr>
              <w:t>，亦會盡可能</w:t>
            </w:r>
            <w:r w:rsidR="00696C2A" w:rsidRPr="007B4DC1">
              <w:rPr>
                <w:rFonts w:ascii="微軟正黑體" w:eastAsia="微軟正黑體" w:hAnsi="微軟正黑體" w:hint="eastAsia"/>
              </w:rPr>
              <w:t>為學校供應「減鈉午膳餐款」</w:t>
            </w:r>
          </w:p>
          <w:p w14:paraId="2EF7560E" w14:textId="77777777" w:rsidR="00532D96" w:rsidRPr="00696C2A" w:rsidRDefault="00532D96" w:rsidP="00696C2A">
            <w:pPr>
              <w:numPr>
                <w:ilvl w:val="0"/>
                <w:numId w:val="29"/>
              </w:numPr>
              <w:spacing w:line="340" w:lineRule="exact"/>
              <w:ind w:rightChars="14" w:right="34"/>
              <w:jc w:val="both"/>
              <w:rPr>
                <w:rFonts w:ascii="微軟正黑體" w:eastAsia="微軟正黑體" w:hAnsi="微軟正黑體"/>
                <w:color w:val="FF0000"/>
              </w:rPr>
            </w:pPr>
            <w:r w:rsidRPr="00532D96">
              <w:rPr>
                <w:rFonts w:ascii="微軟正黑體" w:eastAsia="微軟正黑體" w:hAnsi="微軟正黑體" w:hint="eastAsia"/>
              </w:rPr>
              <w:t>不供應甜品</w:t>
            </w:r>
          </w:p>
          <w:p w14:paraId="61AD27A2" w14:textId="77777777" w:rsidR="00696C2A" w:rsidRPr="007B4DC1" w:rsidRDefault="00696C2A" w:rsidP="00696C2A">
            <w:pPr>
              <w:numPr>
                <w:ilvl w:val="0"/>
                <w:numId w:val="29"/>
              </w:numPr>
              <w:tabs>
                <w:tab w:val="left" w:pos="284"/>
              </w:tabs>
              <w:spacing w:line="340" w:lineRule="exact"/>
              <w:ind w:right="-2"/>
              <w:jc w:val="both"/>
              <w:rPr>
                <w:rFonts w:ascii="微軟正黑體" w:eastAsia="微軟正黑體" w:hAnsi="微軟正黑體"/>
              </w:rPr>
            </w:pPr>
            <w:r w:rsidRPr="007B4DC1">
              <w:rPr>
                <w:rFonts w:ascii="微軟正黑體" w:eastAsia="微軟正黑體" w:hAnsi="微軟正黑體" w:hint="eastAsia"/>
              </w:rPr>
              <w:t>定期為家長及學童提供營養資訊</w:t>
            </w:r>
          </w:p>
          <w:p w14:paraId="4AD655CE" w14:textId="77777777" w:rsidR="00696C2A" w:rsidRPr="0090485C" w:rsidRDefault="00696C2A" w:rsidP="0090485C">
            <w:pPr>
              <w:numPr>
                <w:ilvl w:val="0"/>
                <w:numId w:val="29"/>
              </w:numPr>
              <w:tabs>
                <w:tab w:val="left" w:pos="284"/>
              </w:tabs>
              <w:spacing w:line="340" w:lineRule="exact"/>
              <w:ind w:right="-2"/>
              <w:jc w:val="both"/>
              <w:rPr>
                <w:rFonts w:ascii="微軟正黑體" w:eastAsia="微軟正黑體" w:hAnsi="微軟正黑體"/>
              </w:rPr>
            </w:pPr>
            <w:proofErr w:type="gramStart"/>
            <w:r w:rsidRPr="007B4DC1">
              <w:rPr>
                <w:rFonts w:ascii="微軟正黑體" w:eastAsia="微軟正黑體" w:hAnsi="微軟正黑體" w:hint="eastAsia"/>
              </w:rPr>
              <w:t>定期為午膳</w:t>
            </w:r>
            <w:proofErr w:type="gramEnd"/>
            <w:r w:rsidRPr="007B4DC1">
              <w:rPr>
                <w:rFonts w:ascii="微軟正黑體" w:eastAsia="微軟正黑體" w:hAnsi="微軟正黑體" w:hint="eastAsia"/>
              </w:rPr>
              <w:t>供應商員工提供營養培訓，讓他們有足夠知識推廣健康飲食</w:t>
            </w:r>
          </w:p>
        </w:tc>
      </w:tr>
      <w:tr w:rsidR="00696C2A" w:rsidRPr="007B4DC1" w14:paraId="74AE4FD9" w14:textId="77777777" w:rsidTr="00CC4987">
        <w:tblPrEx>
          <w:tblBorders>
            <w:insideH w:val="single" w:sz="4" w:space="0" w:color="auto"/>
          </w:tblBorders>
        </w:tblPrEx>
        <w:tc>
          <w:tcPr>
            <w:tcW w:w="10030" w:type="dxa"/>
          </w:tcPr>
          <w:p w14:paraId="63287F16" w14:textId="77777777" w:rsidR="003165E7" w:rsidRPr="007B4DC1" w:rsidRDefault="003165E7" w:rsidP="0090485C">
            <w:pPr>
              <w:numPr>
                <w:ilvl w:val="0"/>
                <w:numId w:val="38"/>
              </w:numPr>
              <w:tabs>
                <w:tab w:val="left" w:pos="284"/>
              </w:tabs>
              <w:spacing w:line="340" w:lineRule="exact"/>
              <w:jc w:val="both"/>
              <w:rPr>
                <w:rFonts w:ascii="微軟正黑體" w:eastAsia="微軟正黑體" w:hAnsi="微軟正黑體"/>
              </w:rPr>
            </w:pPr>
            <w:r w:rsidRPr="007B4DC1">
              <w:rPr>
                <w:rFonts w:ascii="微軟正黑體" w:eastAsia="微軟正黑體" w:hAnsi="微軟正黑體" w:hint="eastAsia"/>
              </w:rPr>
              <w:lastRenderedPageBreak/>
              <w:t>「行政安排」承諾</w:t>
            </w:r>
            <w:r w:rsidR="00761AF9">
              <w:rPr>
                <w:rFonts w:ascii="微軟正黑體" w:eastAsia="微軟正黑體" w:hAnsi="微軟正黑體" w:hint="eastAsia"/>
                <w:lang w:eastAsia="zh-HK"/>
              </w:rPr>
              <w:t>及服</w:t>
            </w:r>
            <w:r w:rsidR="00761AF9">
              <w:rPr>
                <w:rFonts w:ascii="微軟正黑體" w:eastAsia="微軟正黑體" w:hAnsi="微軟正黑體" w:hint="eastAsia"/>
              </w:rPr>
              <w:t>務</w:t>
            </w:r>
            <w:r w:rsidR="00761AF9">
              <w:rPr>
                <w:rFonts w:ascii="微軟正黑體" w:eastAsia="微軟正黑體" w:hAnsi="微軟正黑體" w:hint="eastAsia"/>
                <w:lang w:eastAsia="zh-HK"/>
              </w:rPr>
              <w:t>要求</w:t>
            </w:r>
            <w:r w:rsidRPr="007B4DC1">
              <w:rPr>
                <w:rFonts w:ascii="微軟正黑體" w:eastAsia="微軟正黑體" w:hAnsi="微軟正黑體" w:hint="eastAsia"/>
              </w:rPr>
              <w:t>：</w:t>
            </w:r>
          </w:p>
          <w:p w14:paraId="23A0496F" w14:textId="6173B001" w:rsidR="00696C2A" w:rsidRPr="00761AF9" w:rsidRDefault="00761AF9" w:rsidP="00CC4987">
            <w:pPr>
              <w:numPr>
                <w:ilvl w:val="1"/>
                <w:numId w:val="35"/>
              </w:numPr>
              <w:tabs>
                <w:tab w:val="left" w:pos="284"/>
              </w:tabs>
              <w:spacing w:line="340" w:lineRule="exact"/>
              <w:ind w:left="743" w:right="-2" w:hanging="426"/>
              <w:jc w:val="both"/>
              <w:rPr>
                <w:rFonts w:ascii="微軟正黑體" w:eastAsia="微軟正黑體" w:hAnsi="微軟正黑體"/>
              </w:rPr>
            </w:pPr>
            <w:r w:rsidRPr="00761AF9">
              <w:rPr>
                <w:rFonts w:ascii="微軟正黑體" w:eastAsia="微軟正黑體" w:hAnsi="微軟正黑體" w:hint="eastAsia"/>
                <w:lang w:eastAsia="zh-HK"/>
              </w:rPr>
              <w:t>服</w:t>
            </w:r>
            <w:r w:rsidRPr="00761AF9">
              <w:rPr>
                <w:rFonts w:ascii="微軟正黑體" w:eastAsia="微軟正黑體" w:hAnsi="微軟正黑體" w:hint="eastAsia"/>
              </w:rPr>
              <w:t>務</w:t>
            </w:r>
            <w:r w:rsidRPr="00761AF9">
              <w:rPr>
                <w:rFonts w:ascii="微軟正黑體" w:eastAsia="微軟正黑體" w:hAnsi="微軟正黑體" w:hint="eastAsia"/>
                <w:lang w:eastAsia="zh-HK"/>
              </w:rPr>
              <w:t>合約年期為</w:t>
            </w:r>
            <w:r w:rsidRPr="00761AF9">
              <w:rPr>
                <w:rFonts w:ascii="微軟正黑體" w:eastAsia="微軟正黑體" w:hAnsi="微軟正黑體" w:hint="eastAsia"/>
              </w:rPr>
              <w:t>202</w:t>
            </w:r>
            <w:r w:rsidR="00FD3B45">
              <w:rPr>
                <w:rFonts w:ascii="微軟正黑體" w:eastAsia="微軟正黑體" w:hAnsi="微軟正黑體" w:hint="eastAsia"/>
              </w:rPr>
              <w:t>6</w:t>
            </w:r>
            <w:r w:rsidRPr="00761AF9">
              <w:rPr>
                <w:rFonts w:ascii="微軟正黑體" w:eastAsia="微軟正黑體" w:hAnsi="微軟正黑體" w:hint="eastAsia"/>
                <w:lang w:eastAsia="zh-HK"/>
              </w:rPr>
              <w:t>年</w:t>
            </w:r>
            <w:r w:rsidRPr="00761AF9">
              <w:rPr>
                <w:rFonts w:ascii="微軟正黑體" w:eastAsia="微軟正黑體" w:hAnsi="微軟正黑體" w:hint="eastAsia"/>
              </w:rPr>
              <w:t>9</w:t>
            </w:r>
            <w:r w:rsidRPr="00761AF9">
              <w:rPr>
                <w:rFonts w:ascii="微軟正黑體" w:eastAsia="微軟正黑體" w:hAnsi="微軟正黑體" w:hint="eastAsia"/>
                <w:lang w:eastAsia="zh-HK"/>
              </w:rPr>
              <w:t>月</w:t>
            </w:r>
            <w:r w:rsidR="00936C39">
              <w:rPr>
                <w:rFonts w:ascii="微軟正黑體" w:eastAsia="微軟正黑體" w:hAnsi="微軟正黑體" w:hint="eastAsia"/>
              </w:rPr>
              <w:t>1</w:t>
            </w:r>
            <w:r w:rsidR="00936C39">
              <w:rPr>
                <w:rFonts w:ascii="微軟正黑體" w:eastAsia="微軟正黑體" w:hAnsi="微軟正黑體" w:hint="eastAsia"/>
                <w:lang w:eastAsia="zh-HK"/>
              </w:rPr>
              <w:t>日</w:t>
            </w:r>
            <w:r w:rsidRPr="00761AF9">
              <w:rPr>
                <w:rFonts w:ascii="微軟正黑體" w:eastAsia="微軟正黑體" w:hAnsi="微軟正黑體" w:hint="eastAsia"/>
                <w:lang w:eastAsia="zh-HK"/>
              </w:rPr>
              <w:t>起至</w:t>
            </w:r>
            <w:r w:rsidRPr="00761AF9">
              <w:rPr>
                <w:rFonts w:ascii="微軟正黑體" w:eastAsia="微軟正黑體" w:hAnsi="微軟正黑體" w:hint="eastAsia"/>
              </w:rPr>
              <w:t>202</w:t>
            </w:r>
            <w:r w:rsidR="00FD3B45">
              <w:rPr>
                <w:rFonts w:ascii="微軟正黑體" w:eastAsia="微軟正黑體" w:hAnsi="微軟正黑體" w:hint="eastAsia"/>
              </w:rPr>
              <w:t>9</w:t>
            </w:r>
            <w:r w:rsidRPr="00761AF9">
              <w:rPr>
                <w:rFonts w:ascii="微軟正黑體" w:eastAsia="微軟正黑體" w:hAnsi="微軟正黑體" w:hint="eastAsia"/>
                <w:lang w:eastAsia="zh-HK"/>
              </w:rPr>
              <w:t>年</w:t>
            </w:r>
            <w:r w:rsidRPr="00761AF9">
              <w:rPr>
                <w:rFonts w:ascii="微軟正黑體" w:eastAsia="微軟正黑體" w:hAnsi="微軟正黑體" w:hint="eastAsia"/>
              </w:rPr>
              <w:t>8</w:t>
            </w:r>
            <w:r w:rsidRPr="00761AF9">
              <w:rPr>
                <w:rFonts w:ascii="微軟正黑體" w:eastAsia="微軟正黑體" w:hAnsi="微軟正黑體" w:hint="eastAsia"/>
                <w:lang w:eastAsia="zh-HK"/>
              </w:rPr>
              <w:t>月</w:t>
            </w:r>
            <w:r w:rsidR="00936C39">
              <w:rPr>
                <w:rFonts w:ascii="微軟正黑體" w:eastAsia="微軟正黑體" w:hAnsi="微軟正黑體" w:hint="eastAsia"/>
              </w:rPr>
              <w:t>31</w:t>
            </w:r>
            <w:r w:rsidR="00936C39">
              <w:rPr>
                <w:rFonts w:ascii="微軟正黑體" w:eastAsia="微軟正黑體" w:hAnsi="微軟正黑體" w:hint="eastAsia"/>
                <w:lang w:eastAsia="zh-HK"/>
              </w:rPr>
              <w:t>日</w:t>
            </w:r>
            <w:r w:rsidRPr="00761AF9">
              <w:rPr>
                <w:rFonts w:ascii="微軟正黑體" w:eastAsia="微軟正黑體" w:hAnsi="微軟正黑體" w:hint="eastAsia"/>
                <w:lang w:eastAsia="zh-HK"/>
              </w:rPr>
              <w:t>，</w:t>
            </w:r>
            <w:r>
              <w:rPr>
                <w:rFonts w:ascii="微軟正黑體" w:eastAsia="微軟正黑體" w:hAnsi="微軟正黑體" w:hint="eastAsia"/>
                <w:lang w:eastAsia="zh-HK"/>
              </w:rPr>
              <w:t>並</w:t>
            </w:r>
            <w:r w:rsidR="0090485C">
              <w:rPr>
                <w:rFonts w:ascii="微軟正黑體" w:eastAsia="微軟正黑體" w:hAnsi="微軟正黑體" w:hint="eastAsia"/>
                <w:lang w:eastAsia="zh-HK"/>
              </w:rPr>
              <w:t>於學校上課日或指定日子</w:t>
            </w:r>
            <w:r w:rsidR="00696C2A" w:rsidRPr="00761AF9">
              <w:rPr>
                <w:rFonts w:ascii="微軟正黑體" w:eastAsia="微軟正黑體" w:hAnsi="微軟正黑體" w:hint="eastAsia"/>
                <w:lang w:eastAsia="zh-HK"/>
              </w:rPr>
              <w:t>為本校學生及教職員提供服</w:t>
            </w:r>
            <w:r w:rsidR="00696C2A" w:rsidRPr="00761AF9">
              <w:rPr>
                <w:rFonts w:ascii="微軟正黑體" w:eastAsia="微軟正黑體" w:hAnsi="微軟正黑體" w:hint="eastAsia"/>
              </w:rPr>
              <w:t>務</w:t>
            </w:r>
            <w:r w:rsidR="00F41F0B">
              <w:rPr>
                <w:rFonts w:ascii="微軟正黑體" w:eastAsia="微軟正黑體" w:hAnsi="微軟正黑體" w:hint="eastAsia"/>
              </w:rPr>
              <w:t xml:space="preserve"> (</w:t>
            </w:r>
            <w:r w:rsidR="00F41F0B">
              <w:rPr>
                <w:rFonts w:ascii="微軟正黑體" w:eastAsia="微軟正黑體" w:hAnsi="微軟正黑體" w:hint="eastAsia"/>
                <w:lang w:eastAsia="zh-HK"/>
              </w:rPr>
              <w:t>學校午膳時間</w:t>
            </w:r>
            <w:r w:rsidR="00F41F0B">
              <w:rPr>
                <w:rFonts w:ascii="微軟正黑體" w:eastAsia="微軟正黑體" w:hAnsi="微軟正黑體" w:hint="eastAsia"/>
              </w:rPr>
              <w:t>:</w:t>
            </w:r>
            <w:r w:rsidR="00F41F0B">
              <w:rPr>
                <w:rFonts w:ascii="微軟正黑體" w:eastAsia="微軟正黑體" w:hAnsi="微軟正黑體"/>
                <w:lang w:eastAsia="zh-HK"/>
              </w:rPr>
              <w:t xml:space="preserve"> </w:t>
            </w:r>
            <w:r w:rsidR="00F41F0B">
              <w:rPr>
                <w:rFonts w:ascii="微軟正黑體" w:eastAsia="微軟正黑體" w:hAnsi="微軟正黑體" w:hint="eastAsia"/>
                <w:lang w:eastAsia="zh-HK"/>
              </w:rPr>
              <w:t>下午</w:t>
            </w:r>
            <w:r w:rsidR="00F41F0B">
              <w:rPr>
                <w:rFonts w:ascii="微軟正黑體" w:eastAsia="微軟正黑體" w:hAnsi="微軟正黑體" w:hint="eastAsia"/>
              </w:rPr>
              <w:t>1:05</w:t>
            </w:r>
            <w:r w:rsidR="00F41F0B">
              <w:rPr>
                <w:rFonts w:ascii="微軟正黑體" w:eastAsia="微軟正黑體" w:hAnsi="微軟正黑體" w:hint="eastAsia"/>
                <w:lang w:eastAsia="zh-HK"/>
              </w:rPr>
              <w:t>至</w:t>
            </w:r>
            <w:r w:rsidR="00F41F0B">
              <w:rPr>
                <w:rFonts w:ascii="微軟正黑體" w:eastAsia="微軟正黑體" w:hAnsi="微軟正黑體" w:hint="eastAsia"/>
              </w:rPr>
              <w:t>1:35)</w:t>
            </w:r>
          </w:p>
          <w:p w14:paraId="572DE404" w14:textId="775C9786" w:rsidR="003165E7" w:rsidRPr="007B4DC1" w:rsidRDefault="003165E7" w:rsidP="00CC4987">
            <w:pPr>
              <w:numPr>
                <w:ilvl w:val="1"/>
                <w:numId w:val="35"/>
              </w:numPr>
              <w:tabs>
                <w:tab w:val="left" w:pos="284"/>
              </w:tabs>
              <w:spacing w:line="340" w:lineRule="exact"/>
              <w:ind w:left="743" w:right="-2" w:hanging="426"/>
              <w:jc w:val="both"/>
              <w:rPr>
                <w:rFonts w:ascii="微軟正黑體" w:eastAsia="微軟正黑體" w:hAnsi="微軟正黑體"/>
              </w:rPr>
            </w:pPr>
            <w:r w:rsidRPr="007B4DC1">
              <w:rPr>
                <w:rFonts w:ascii="微軟正黑體" w:eastAsia="微軟正黑體" w:hAnsi="微軟正黑體" w:hint="eastAsia"/>
              </w:rPr>
              <w:t>於</w:t>
            </w:r>
            <w:proofErr w:type="gramStart"/>
            <w:r w:rsidRPr="007B4DC1">
              <w:rPr>
                <w:rFonts w:ascii="微軟正黑體" w:eastAsia="微軟正黑體" w:hAnsi="微軟正黑體" w:hint="eastAsia"/>
              </w:rPr>
              <w:t>供膳前一個</w:t>
            </w:r>
            <w:proofErr w:type="gramEnd"/>
            <w:r w:rsidRPr="007B4DC1">
              <w:rPr>
                <w:rFonts w:ascii="微軟正黑體" w:eastAsia="微軟正黑體" w:hAnsi="微軟正黑體" w:hint="eastAsia"/>
              </w:rPr>
              <w:t>月</w:t>
            </w:r>
            <w:r w:rsidR="00E16667">
              <w:rPr>
                <w:rFonts w:ascii="微軟正黑體" w:eastAsia="微軟正黑體" w:hAnsi="微軟正黑體" w:hint="eastAsia"/>
              </w:rPr>
              <w:t>的10號前</w:t>
            </w:r>
            <w:r w:rsidRPr="007B4DC1">
              <w:rPr>
                <w:rFonts w:ascii="微軟正黑體" w:eastAsia="微軟正黑體" w:hAnsi="微軟正黑體" w:hint="eastAsia"/>
              </w:rPr>
              <w:t>提交整</w:t>
            </w:r>
            <w:proofErr w:type="gramStart"/>
            <w:r w:rsidRPr="007B4DC1">
              <w:rPr>
                <w:rFonts w:ascii="微軟正黑體" w:eastAsia="微軟正黑體" w:hAnsi="微軟正黑體" w:hint="eastAsia"/>
              </w:rPr>
              <w:t>月餐單予</w:t>
            </w:r>
            <w:proofErr w:type="gramEnd"/>
            <w:r w:rsidRPr="007B4DC1">
              <w:rPr>
                <w:rFonts w:ascii="微軟正黑體" w:eastAsia="微軟正黑體" w:hAnsi="微軟正黑體" w:hint="eastAsia"/>
              </w:rPr>
              <w:t>負責老師檢視及批核</w:t>
            </w:r>
            <w:r w:rsidR="00E16667" w:rsidRPr="00761AF9">
              <w:rPr>
                <w:rFonts w:ascii="微軟正黑體" w:eastAsia="微軟正黑體" w:hAnsi="微軟正黑體" w:hint="eastAsia"/>
                <w:lang w:eastAsia="zh-HK"/>
              </w:rPr>
              <w:t>，</w:t>
            </w:r>
            <w:r w:rsidR="00E16667">
              <w:rPr>
                <w:rFonts w:ascii="微軟正黑體" w:eastAsia="微軟正黑體" w:hAnsi="微軟正黑體" w:hint="eastAsia"/>
                <w:lang w:eastAsia="zh-HK"/>
              </w:rPr>
              <w:t>並於</w:t>
            </w:r>
            <w:r w:rsidR="00E16667">
              <w:rPr>
                <w:rFonts w:ascii="微軟正黑體" w:eastAsia="微軟正黑體" w:hAnsi="微軟正黑體" w:hint="eastAsia"/>
              </w:rPr>
              <w:t>15</w:t>
            </w:r>
            <w:r w:rsidR="00E16667">
              <w:rPr>
                <w:rFonts w:ascii="微軟正黑體" w:eastAsia="微軟正黑體" w:hAnsi="微軟正黑體" w:hint="eastAsia"/>
                <w:lang w:eastAsia="zh-HK"/>
              </w:rPr>
              <w:t>號</w:t>
            </w:r>
            <w:r w:rsidR="00936C39">
              <w:rPr>
                <w:rFonts w:ascii="微軟正黑體" w:eastAsia="微軟正黑體" w:hAnsi="微軟正黑體" w:hint="eastAsia"/>
                <w:lang w:eastAsia="zh-HK"/>
              </w:rPr>
              <w:t>或之前</w:t>
            </w:r>
            <w:r w:rsidR="00E16667">
              <w:rPr>
                <w:rFonts w:ascii="微軟正黑體" w:eastAsia="微軟正黑體" w:hAnsi="微軟正黑體" w:hint="eastAsia"/>
                <w:lang w:eastAsia="zh-HK"/>
              </w:rPr>
              <w:t>上</w:t>
            </w:r>
            <w:proofErr w:type="gramStart"/>
            <w:r w:rsidR="00E16667">
              <w:rPr>
                <w:rFonts w:ascii="微軟正黑體" w:eastAsia="微軟正黑體" w:hAnsi="微軟正黑體" w:hint="eastAsia"/>
                <w:lang w:eastAsia="zh-HK"/>
              </w:rPr>
              <w:t>載餐單</w:t>
            </w:r>
            <w:r w:rsidR="00936C39">
              <w:rPr>
                <w:rFonts w:ascii="微軟正黑體" w:eastAsia="微軟正黑體" w:hAnsi="微軟正黑體" w:hint="eastAsia"/>
                <w:lang w:eastAsia="zh-HK"/>
              </w:rPr>
              <w:t>於</w:t>
            </w:r>
            <w:proofErr w:type="gramEnd"/>
            <w:r w:rsidR="00936C39">
              <w:rPr>
                <w:rFonts w:ascii="微軟正黑體" w:eastAsia="微軟正黑體" w:hAnsi="微軟正黑體" w:hint="eastAsia"/>
                <w:lang w:eastAsia="zh-HK"/>
              </w:rPr>
              <w:t>指定位置</w:t>
            </w:r>
            <w:r w:rsidR="00E16667">
              <w:rPr>
                <w:rFonts w:ascii="微軟正黑體" w:eastAsia="微軟正黑體" w:hAnsi="微軟正黑體" w:hint="eastAsia"/>
                <w:lang w:eastAsia="zh-HK"/>
              </w:rPr>
              <w:t>給學生及家長訂購下月的飯餐</w:t>
            </w:r>
          </w:p>
          <w:p w14:paraId="16914C3E" w14:textId="1923C598" w:rsidR="00696C2A" w:rsidRDefault="00696C2A" w:rsidP="00CC4987">
            <w:pPr>
              <w:numPr>
                <w:ilvl w:val="1"/>
                <w:numId w:val="35"/>
              </w:numPr>
              <w:tabs>
                <w:tab w:val="left" w:pos="284"/>
              </w:tabs>
              <w:spacing w:line="340" w:lineRule="exact"/>
              <w:ind w:left="743" w:right="-2" w:hanging="426"/>
              <w:jc w:val="both"/>
              <w:rPr>
                <w:rFonts w:ascii="微軟正黑體" w:eastAsia="微軟正黑體" w:hAnsi="微軟正黑體"/>
              </w:rPr>
            </w:pPr>
            <w:r>
              <w:rPr>
                <w:rFonts w:ascii="微軟正黑體" w:eastAsia="微軟正黑體" w:hAnsi="微軟正黑體" w:hint="eastAsia"/>
                <w:lang w:eastAsia="zh-HK"/>
              </w:rPr>
              <w:t>每日提供不少於四個餐款供師生選擇</w:t>
            </w:r>
            <w:r w:rsidR="00F41F0B">
              <w:rPr>
                <w:rFonts w:ascii="微軟正黑體" w:eastAsia="微軟正黑體" w:hAnsi="微軟正黑體" w:hint="eastAsia"/>
                <w:lang w:eastAsia="zh-HK"/>
              </w:rPr>
              <w:t>(其中一款可</w:t>
            </w:r>
            <w:r w:rsidR="00936C39">
              <w:rPr>
                <w:rFonts w:ascii="微軟正黑體" w:eastAsia="微軟正黑體" w:hAnsi="微軟正黑體" w:hint="eastAsia"/>
                <w:lang w:eastAsia="zh-HK"/>
              </w:rPr>
              <w:t>因選用較高級食材而</w:t>
            </w:r>
            <w:r w:rsidR="00F41F0B">
              <w:rPr>
                <w:rFonts w:ascii="微軟正黑體" w:eastAsia="微軟正黑體" w:hAnsi="微軟正黑體" w:hint="eastAsia"/>
                <w:lang w:eastAsia="zh-HK"/>
              </w:rPr>
              <w:t>與其餘三款價錢不同</w:t>
            </w:r>
            <w:r w:rsidR="00F41F0B">
              <w:rPr>
                <w:rFonts w:ascii="微軟正黑體" w:eastAsia="微軟正黑體" w:hAnsi="微軟正黑體" w:hint="eastAsia"/>
              </w:rPr>
              <w:t>)</w:t>
            </w:r>
            <w:r w:rsidR="00740416" w:rsidRPr="00761AF9">
              <w:rPr>
                <w:rFonts w:ascii="微軟正黑體" w:eastAsia="微軟正黑體" w:hAnsi="微軟正黑體" w:hint="eastAsia"/>
                <w:lang w:eastAsia="zh-HK"/>
              </w:rPr>
              <w:t>，</w:t>
            </w:r>
            <w:r w:rsidR="00740416">
              <w:rPr>
                <w:rFonts w:ascii="微軟正黑體" w:eastAsia="微軟正黑體" w:hAnsi="微軟正黑體" w:hint="eastAsia"/>
                <w:lang w:eastAsia="zh-HK"/>
              </w:rPr>
              <w:t>飯餐價格於合約期內維持不變</w:t>
            </w:r>
          </w:p>
          <w:p w14:paraId="0C602386" w14:textId="15FC2DE9" w:rsidR="00936C39" w:rsidRDefault="00936C39" w:rsidP="00CC4987">
            <w:pPr>
              <w:numPr>
                <w:ilvl w:val="1"/>
                <w:numId w:val="35"/>
              </w:numPr>
              <w:tabs>
                <w:tab w:val="left" w:pos="284"/>
              </w:tabs>
              <w:spacing w:line="340" w:lineRule="exact"/>
              <w:ind w:left="743" w:right="-2" w:hanging="426"/>
              <w:jc w:val="both"/>
              <w:rPr>
                <w:rFonts w:ascii="微軟正黑體" w:eastAsia="微軟正黑體" w:hAnsi="微軟正黑體"/>
              </w:rPr>
            </w:pPr>
            <w:r>
              <w:rPr>
                <w:rFonts w:ascii="微軟正黑體" w:eastAsia="微軟正黑體" w:hAnsi="微軟正黑體" w:hint="eastAsia"/>
                <w:lang w:eastAsia="zh-HK"/>
              </w:rPr>
              <w:t>訂餐日數</w:t>
            </w:r>
            <w:r w:rsidRPr="007B4DC1">
              <w:rPr>
                <w:rFonts w:ascii="微軟正黑體" w:eastAsia="微軟正黑體" w:hAnsi="微軟正黑體" w:hint="eastAsia"/>
              </w:rPr>
              <w:t>：</w:t>
            </w:r>
            <w:r>
              <w:rPr>
                <w:rFonts w:ascii="微軟正黑體" w:eastAsia="微軟正黑體" w:hAnsi="微軟正黑體" w:hint="eastAsia"/>
              </w:rPr>
              <w:t>以每月有午膳的星期五為每月最少訂餐數量</w:t>
            </w:r>
          </w:p>
          <w:p w14:paraId="12E17138" w14:textId="6A1B1627" w:rsidR="00936C39" w:rsidRPr="00936C39" w:rsidRDefault="003165E7" w:rsidP="00936C39">
            <w:pPr>
              <w:numPr>
                <w:ilvl w:val="1"/>
                <w:numId w:val="35"/>
              </w:numPr>
              <w:tabs>
                <w:tab w:val="left" w:pos="284"/>
              </w:tabs>
              <w:spacing w:line="340" w:lineRule="exact"/>
              <w:ind w:left="743" w:right="-2" w:hanging="426"/>
              <w:jc w:val="both"/>
              <w:rPr>
                <w:rFonts w:ascii="微軟正黑體" w:eastAsia="微軟正黑體" w:hAnsi="微軟正黑體"/>
              </w:rPr>
            </w:pPr>
            <w:r w:rsidRPr="007B4DC1">
              <w:rPr>
                <w:rFonts w:ascii="微軟正黑體" w:eastAsia="微軟正黑體" w:hAnsi="微軟正黑體" w:hint="eastAsia"/>
              </w:rPr>
              <w:t>每</w:t>
            </w:r>
            <w:proofErr w:type="gramStart"/>
            <w:r w:rsidRPr="007B4DC1">
              <w:rPr>
                <w:rFonts w:ascii="微軟正黑體" w:eastAsia="微軟正黑體" w:hAnsi="微軟正黑體" w:hint="eastAsia"/>
              </w:rPr>
              <w:t>個</w:t>
            </w:r>
            <w:proofErr w:type="gramEnd"/>
            <w:r w:rsidRPr="007B4DC1">
              <w:rPr>
                <w:rFonts w:ascii="微軟正黑體" w:eastAsia="微軟正黑體" w:hAnsi="微軟正黑體" w:hint="eastAsia"/>
              </w:rPr>
              <w:t>供膳的上課天提供</w:t>
            </w:r>
            <w:r w:rsidR="00761AF9">
              <w:rPr>
                <w:rFonts w:ascii="微軟正黑體" w:eastAsia="微軟正黑體" w:hAnsi="微軟正黑體" w:hint="eastAsia"/>
                <w:lang w:eastAsia="zh-HK"/>
              </w:rPr>
              <w:t>百分之五</w:t>
            </w:r>
            <w:r w:rsidRPr="007B4DC1">
              <w:rPr>
                <w:rFonts w:ascii="微軟正黑體" w:eastAsia="微軟正黑體" w:hAnsi="微軟正黑體" w:hint="eastAsia"/>
              </w:rPr>
              <w:t>額外的穀物類（如白飯）和蔬菜，供個別學童的額外需要</w:t>
            </w:r>
            <w:r w:rsidR="00936C39" w:rsidRPr="007B4DC1">
              <w:rPr>
                <w:rFonts w:ascii="微軟正黑體" w:eastAsia="微軟正黑體" w:hAnsi="微軟正黑體" w:hint="eastAsia"/>
              </w:rPr>
              <w:t>，</w:t>
            </w:r>
            <w:r w:rsidR="00936C39">
              <w:rPr>
                <w:rFonts w:ascii="微軟正黑體" w:eastAsia="微軟正黑體" w:hAnsi="微軟正黑體" w:hint="eastAsia"/>
              </w:rPr>
              <w:t>並提供百分之五的飯盒作為後備飯盒</w:t>
            </w:r>
          </w:p>
          <w:p w14:paraId="65A4328B" w14:textId="6AA75B93" w:rsidR="00A7341F" w:rsidRDefault="00A7341F" w:rsidP="00CC4987">
            <w:pPr>
              <w:numPr>
                <w:ilvl w:val="1"/>
                <w:numId w:val="35"/>
              </w:numPr>
              <w:tabs>
                <w:tab w:val="left" w:pos="284"/>
              </w:tabs>
              <w:spacing w:line="340" w:lineRule="exact"/>
              <w:ind w:left="743" w:right="-2" w:hanging="426"/>
              <w:jc w:val="both"/>
              <w:rPr>
                <w:rFonts w:ascii="微軟正黑體" w:eastAsia="微軟正黑體" w:hAnsi="微軟正黑體"/>
              </w:rPr>
            </w:pPr>
            <w:r>
              <w:rPr>
                <w:rFonts w:ascii="微軟正黑體" w:eastAsia="微軟正黑體" w:hAnsi="微軟正黑體" w:hint="eastAsia"/>
                <w:lang w:eastAsia="zh-HK"/>
              </w:rPr>
              <w:t>每日提供與學生相同的飯餐</w:t>
            </w:r>
            <w:r>
              <w:rPr>
                <w:rFonts w:ascii="微軟正黑體" w:eastAsia="微軟正黑體" w:hAnsi="微軟正黑體" w:hint="eastAsia"/>
              </w:rPr>
              <w:t>(</w:t>
            </w:r>
            <w:r>
              <w:rPr>
                <w:rFonts w:ascii="微軟正黑體" w:eastAsia="微軟正黑體" w:hAnsi="微軟正黑體" w:hint="eastAsia"/>
                <w:lang w:eastAsia="zh-HK"/>
              </w:rPr>
              <w:t>每款至少</w:t>
            </w:r>
            <w:r>
              <w:rPr>
                <w:rFonts w:ascii="微軟正黑體" w:eastAsia="微軟正黑體" w:hAnsi="微軟正黑體" w:hint="eastAsia"/>
              </w:rPr>
              <w:t>2</w:t>
            </w:r>
            <w:r>
              <w:rPr>
                <w:rFonts w:ascii="微軟正黑體" w:eastAsia="微軟正黑體" w:hAnsi="微軟正黑體" w:hint="eastAsia"/>
                <w:lang w:eastAsia="zh-HK"/>
              </w:rPr>
              <w:t>盒</w:t>
            </w:r>
            <w:r>
              <w:rPr>
                <w:rFonts w:ascii="微軟正黑體" w:eastAsia="微軟正黑體" w:hAnsi="微軟正黑體" w:hint="eastAsia"/>
              </w:rPr>
              <w:t>)</w:t>
            </w:r>
            <w:r>
              <w:rPr>
                <w:rFonts w:ascii="微軟正黑體" w:eastAsia="微軟正黑體" w:hAnsi="微軟正黑體" w:hint="eastAsia"/>
                <w:lang w:eastAsia="zh-HK"/>
              </w:rPr>
              <w:t>，供校方或家長</w:t>
            </w:r>
            <w:r w:rsidR="00221907">
              <w:rPr>
                <w:rFonts w:ascii="微軟正黑體" w:eastAsia="微軟正黑體" w:hAnsi="微軟正黑體" w:hint="eastAsia"/>
                <w:lang w:eastAsia="zh-HK"/>
              </w:rPr>
              <w:t>試食</w:t>
            </w:r>
          </w:p>
          <w:p w14:paraId="6733E572" w14:textId="100AC93F" w:rsidR="003165E7" w:rsidRDefault="003165E7" w:rsidP="00CC4987">
            <w:pPr>
              <w:numPr>
                <w:ilvl w:val="1"/>
                <w:numId w:val="35"/>
              </w:numPr>
              <w:tabs>
                <w:tab w:val="left" w:pos="284"/>
              </w:tabs>
              <w:spacing w:line="340" w:lineRule="exact"/>
              <w:ind w:left="743" w:right="-2" w:hanging="426"/>
              <w:jc w:val="both"/>
              <w:rPr>
                <w:rFonts w:ascii="微軟正黑體" w:eastAsia="微軟正黑體" w:hAnsi="微軟正黑體"/>
              </w:rPr>
            </w:pPr>
            <w:r w:rsidRPr="007B4DC1">
              <w:rPr>
                <w:rFonts w:ascii="微軟正黑體" w:eastAsia="微軟正黑體" w:hAnsi="微軟正黑體" w:hint="eastAsia"/>
              </w:rPr>
              <w:t>為患有食物敏感</w:t>
            </w:r>
            <w:r w:rsidR="00221907">
              <w:rPr>
                <w:rFonts w:ascii="微軟正黑體" w:eastAsia="微軟正黑體" w:hAnsi="微軟正黑體" w:hint="eastAsia"/>
              </w:rPr>
              <w:t>及少數族裔</w:t>
            </w:r>
            <w:r w:rsidRPr="007B4DC1">
              <w:rPr>
                <w:rFonts w:ascii="微軟正黑體" w:eastAsia="微軟正黑體" w:hAnsi="微軟正黑體" w:hint="eastAsia"/>
              </w:rPr>
              <w:t>的學童提供特別食物安排</w:t>
            </w:r>
          </w:p>
          <w:p w14:paraId="0A042D07" w14:textId="7E015CE6" w:rsidR="00A5381C" w:rsidRPr="007B4DC1" w:rsidRDefault="00A5381C" w:rsidP="00CC4987">
            <w:pPr>
              <w:numPr>
                <w:ilvl w:val="1"/>
                <w:numId w:val="35"/>
              </w:numPr>
              <w:tabs>
                <w:tab w:val="left" w:pos="284"/>
              </w:tabs>
              <w:spacing w:line="340" w:lineRule="exact"/>
              <w:ind w:left="743" w:right="-2" w:hanging="426"/>
              <w:jc w:val="both"/>
              <w:rPr>
                <w:rFonts w:ascii="微軟正黑體" w:eastAsia="微軟正黑體" w:hAnsi="微軟正黑體"/>
              </w:rPr>
            </w:pPr>
            <w:r>
              <w:rPr>
                <w:rFonts w:ascii="微軟正黑體" w:eastAsia="微軟正黑體" w:hAnsi="微軟正黑體" w:hint="eastAsia"/>
              </w:rPr>
              <w:t>午膳供應商須同時承辦學校</w:t>
            </w:r>
            <w:proofErr w:type="gramStart"/>
            <w:r>
              <w:rPr>
                <w:rFonts w:ascii="微軟正黑體" w:eastAsia="微軟正黑體" w:hAnsi="微軟正黑體" w:hint="eastAsia"/>
              </w:rPr>
              <w:t>小食部的</w:t>
            </w:r>
            <w:proofErr w:type="gramEnd"/>
            <w:r>
              <w:rPr>
                <w:rFonts w:ascii="微軟正黑體" w:eastAsia="微軟正黑體" w:hAnsi="微軟正黑體" w:hint="eastAsia"/>
              </w:rPr>
              <w:t>經營</w:t>
            </w:r>
            <w:r w:rsidRPr="00761AF9">
              <w:rPr>
                <w:rFonts w:ascii="微軟正黑體" w:eastAsia="微軟正黑體" w:hAnsi="微軟正黑體" w:hint="eastAsia"/>
                <w:lang w:eastAsia="zh-HK"/>
              </w:rPr>
              <w:t>，</w:t>
            </w:r>
            <w:r>
              <w:rPr>
                <w:rFonts w:ascii="微軟正黑體" w:eastAsia="微軟正黑體" w:hAnsi="微軟正黑體" w:hint="eastAsia"/>
                <w:lang w:eastAsia="zh-HK"/>
              </w:rPr>
              <w:t>於指定時間及場地</w:t>
            </w:r>
            <w:r w:rsidRPr="00761AF9">
              <w:rPr>
                <w:rFonts w:ascii="微軟正黑體" w:eastAsia="微軟正黑體" w:hAnsi="微軟正黑體" w:hint="eastAsia"/>
                <w:lang w:eastAsia="zh-HK"/>
              </w:rPr>
              <w:t>，</w:t>
            </w:r>
            <w:r>
              <w:rPr>
                <w:rFonts w:ascii="微軟正黑體" w:eastAsia="微軟正黑體" w:hAnsi="微軟正黑體" w:hint="eastAsia"/>
                <w:lang w:eastAsia="zh-HK"/>
              </w:rPr>
              <w:t>按照衛生署最新修訂的</w:t>
            </w:r>
            <w:r w:rsidRPr="007B4DC1">
              <w:rPr>
                <w:rFonts w:ascii="微軟正黑體" w:eastAsia="微軟正黑體" w:hAnsi="微軟正黑體" w:hint="eastAsia"/>
              </w:rPr>
              <w:t>《</w:t>
            </w:r>
            <w:r>
              <w:rPr>
                <w:rFonts w:ascii="微軟正黑體" w:eastAsia="微軟正黑體" w:hAnsi="微軟正黑體" w:hint="eastAsia"/>
              </w:rPr>
              <w:t>學生小食營養指引</w:t>
            </w:r>
            <w:r w:rsidRPr="007B4DC1">
              <w:rPr>
                <w:rFonts w:ascii="微軟正黑體" w:eastAsia="微軟正黑體" w:hAnsi="微軟正黑體" w:hint="eastAsia"/>
              </w:rPr>
              <w:t>》</w:t>
            </w:r>
            <w:r w:rsidRPr="00761AF9">
              <w:rPr>
                <w:rFonts w:ascii="微軟正黑體" w:eastAsia="微軟正黑體" w:hAnsi="微軟正黑體" w:hint="eastAsia"/>
                <w:lang w:eastAsia="zh-HK"/>
              </w:rPr>
              <w:t>，</w:t>
            </w:r>
            <w:r>
              <w:rPr>
                <w:rFonts w:ascii="微軟正黑體" w:eastAsia="微軟正黑體" w:hAnsi="微軟正黑體" w:hint="eastAsia"/>
                <w:lang w:eastAsia="zh-HK"/>
              </w:rPr>
              <w:t>為學生提供獲校方認可</w:t>
            </w:r>
            <w:r w:rsidRPr="00A5381C">
              <w:rPr>
                <w:rFonts w:ascii="微軟正黑體" w:eastAsia="微軟正黑體" w:hAnsi="微軟正黑體" w:hint="eastAsia"/>
                <w:lang w:eastAsia="zh-HK"/>
              </w:rPr>
              <w:t>、</w:t>
            </w:r>
            <w:r>
              <w:rPr>
                <w:rFonts w:ascii="微軟正黑體" w:eastAsia="微軟正黑體" w:hAnsi="微軟正黑體" w:hint="eastAsia"/>
                <w:lang w:eastAsia="zh-HK"/>
              </w:rPr>
              <w:t>同時價錢合理而健康</w:t>
            </w:r>
            <w:proofErr w:type="gramStart"/>
            <w:r>
              <w:rPr>
                <w:rFonts w:ascii="微軟正黑體" w:eastAsia="微軟正黑體" w:hAnsi="微軟正黑體" w:hint="eastAsia"/>
                <w:lang w:eastAsia="zh-HK"/>
              </w:rPr>
              <w:t>的小食及</w:t>
            </w:r>
            <w:proofErr w:type="gramEnd"/>
            <w:r>
              <w:rPr>
                <w:rFonts w:ascii="微軟正黑體" w:eastAsia="微軟正黑體" w:hAnsi="微軟正黑體" w:hint="eastAsia"/>
                <w:lang w:eastAsia="zh-HK"/>
              </w:rPr>
              <w:t>飲品</w:t>
            </w:r>
            <w:r w:rsidRPr="00761AF9">
              <w:rPr>
                <w:rFonts w:ascii="微軟正黑體" w:eastAsia="微軟正黑體" w:hAnsi="微軟正黑體" w:hint="eastAsia"/>
                <w:lang w:eastAsia="zh-HK"/>
              </w:rPr>
              <w:t>，</w:t>
            </w:r>
            <w:r>
              <w:rPr>
                <w:rFonts w:ascii="微軟正黑體" w:eastAsia="微軟正黑體" w:hAnsi="微軟正黑體" w:hint="eastAsia"/>
                <w:lang w:eastAsia="zh-HK"/>
              </w:rPr>
              <w:t>並且</w:t>
            </w:r>
            <w:proofErr w:type="gramStart"/>
            <w:r>
              <w:rPr>
                <w:rFonts w:ascii="微軟正黑體" w:eastAsia="微軟正黑體" w:hAnsi="微軟正黑體" w:hint="eastAsia"/>
                <w:lang w:eastAsia="zh-HK"/>
              </w:rPr>
              <w:t>不會與午膳</w:t>
            </w:r>
            <w:proofErr w:type="gramEnd"/>
            <w:r>
              <w:rPr>
                <w:rFonts w:ascii="微軟正黑體" w:eastAsia="微軟正黑體" w:hAnsi="微軟正黑體" w:hint="eastAsia"/>
                <w:lang w:eastAsia="zh-HK"/>
              </w:rPr>
              <w:t>供應以分批形式考慮</w:t>
            </w:r>
          </w:p>
          <w:p w14:paraId="4CF63648" w14:textId="77777777" w:rsidR="003165E7" w:rsidRPr="007B4DC1" w:rsidRDefault="003165E7" w:rsidP="00CC4987">
            <w:pPr>
              <w:numPr>
                <w:ilvl w:val="1"/>
                <w:numId w:val="35"/>
              </w:numPr>
              <w:tabs>
                <w:tab w:val="left" w:pos="284"/>
              </w:tabs>
              <w:spacing w:line="340" w:lineRule="exact"/>
              <w:ind w:left="743" w:right="-2" w:hanging="426"/>
              <w:jc w:val="both"/>
              <w:rPr>
                <w:rFonts w:ascii="微軟正黑體" w:eastAsia="微軟正黑體" w:hAnsi="微軟正黑體"/>
              </w:rPr>
            </w:pPr>
            <w:r w:rsidRPr="007B4DC1">
              <w:rPr>
                <w:rFonts w:ascii="微軟正黑體" w:eastAsia="微軟正黑體" w:hAnsi="微軟正黑體" w:hint="eastAsia"/>
              </w:rPr>
              <w:t>持有由認可的認證機構所頒發的HACCP 或ISO 22000食品安全管理體系認證</w:t>
            </w:r>
          </w:p>
          <w:p w14:paraId="1C8D4944" w14:textId="5781E5BA" w:rsidR="003165E7" w:rsidRPr="007B4DC1" w:rsidRDefault="00EE70F1" w:rsidP="00CC4987">
            <w:pPr>
              <w:numPr>
                <w:ilvl w:val="1"/>
                <w:numId w:val="35"/>
              </w:numPr>
              <w:tabs>
                <w:tab w:val="left" w:pos="284"/>
              </w:tabs>
              <w:spacing w:line="340" w:lineRule="exact"/>
              <w:ind w:left="743" w:right="-2" w:hanging="426"/>
              <w:jc w:val="both"/>
              <w:rPr>
                <w:rFonts w:ascii="微軟正黑體" w:eastAsia="微軟正黑體" w:hAnsi="微軟正黑體"/>
              </w:rPr>
            </w:pPr>
            <w:r>
              <w:rPr>
                <w:rFonts w:ascii="微軟正黑體" w:eastAsia="微軟正黑體" w:hAnsi="微軟正黑體" w:hint="eastAsia"/>
                <w:lang w:eastAsia="zh-HK"/>
              </w:rPr>
              <w:t>午膳須以適當形式保温並於午膳時間前</w:t>
            </w:r>
            <w:r>
              <w:rPr>
                <w:rFonts w:ascii="微軟正黑體" w:eastAsia="微軟正黑體" w:hAnsi="微軟正黑體" w:hint="eastAsia"/>
              </w:rPr>
              <w:t>30</w:t>
            </w:r>
            <w:r>
              <w:rPr>
                <w:rFonts w:ascii="微軟正黑體" w:eastAsia="微軟正黑體" w:hAnsi="微軟正黑體" w:hint="eastAsia"/>
                <w:lang w:eastAsia="zh-HK"/>
              </w:rPr>
              <w:t>分鐘送抵學校</w:t>
            </w:r>
            <w:r w:rsidRPr="00761AF9">
              <w:rPr>
                <w:rFonts w:ascii="微軟正黑體" w:eastAsia="微軟正黑體" w:hAnsi="微軟正黑體" w:hint="eastAsia"/>
                <w:lang w:eastAsia="zh-HK"/>
              </w:rPr>
              <w:t>，</w:t>
            </w:r>
            <w:r>
              <w:rPr>
                <w:rFonts w:ascii="微軟正黑體" w:eastAsia="微軟正黑體" w:hAnsi="微軟正黑體" w:hint="eastAsia"/>
                <w:lang w:eastAsia="zh-HK"/>
              </w:rPr>
              <w:t>用膳時間前</w:t>
            </w:r>
            <w:r>
              <w:rPr>
                <w:rFonts w:ascii="微軟正黑體" w:eastAsia="微軟正黑體" w:hAnsi="微軟正黑體" w:hint="eastAsia"/>
              </w:rPr>
              <w:t>15</w:t>
            </w:r>
            <w:r>
              <w:rPr>
                <w:rFonts w:ascii="微軟正黑體" w:eastAsia="微軟正黑體" w:hAnsi="微軟正黑體" w:hint="eastAsia"/>
                <w:lang w:eastAsia="zh-HK"/>
              </w:rPr>
              <w:t>分鐘備妥於門外</w:t>
            </w:r>
            <w:r w:rsidRPr="007B4DC1">
              <w:rPr>
                <w:rFonts w:ascii="微軟正黑體" w:eastAsia="微軟正黑體" w:hAnsi="微軟正黑體" w:hint="eastAsia"/>
              </w:rPr>
              <w:t>。</w:t>
            </w:r>
            <w:r>
              <w:rPr>
                <w:rFonts w:ascii="微軟正黑體" w:eastAsia="微軟正黑體" w:hAnsi="微軟正黑體" w:hint="eastAsia"/>
              </w:rPr>
              <w:t>另外</w:t>
            </w:r>
            <w:r w:rsidR="00761AF9">
              <w:rPr>
                <w:rFonts w:ascii="微軟正黑體" w:eastAsia="微軟正黑體" w:hAnsi="微軟正黑體" w:hint="eastAsia"/>
                <w:lang w:eastAsia="zh-HK"/>
              </w:rPr>
              <w:t>每日安排員工在午膳期間當值，</w:t>
            </w:r>
            <w:proofErr w:type="gramStart"/>
            <w:r w:rsidR="003165E7" w:rsidRPr="007B4DC1">
              <w:rPr>
                <w:rFonts w:ascii="微軟正黑體" w:eastAsia="微軟正黑體" w:hAnsi="微軟正黑體" w:hint="eastAsia"/>
              </w:rPr>
              <w:t>負責派餐</w:t>
            </w:r>
            <w:proofErr w:type="gramEnd"/>
            <w:r w:rsidR="00761AF9">
              <w:rPr>
                <w:rFonts w:ascii="微軟正黑體" w:eastAsia="微軟正黑體" w:hAnsi="微軟正黑體" w:hint="eastAsia"/>
              </w:rPr>
              <w:t>(</w:t>
            </w:r>
            <w:r w:rsidR="00761AF9">
              <w:rPr>
                <w:rFonts w:ascii="微軟正黑體" w:eastAsia="微軟正黑體" w:hAnsi="微軟正黑體" w:hint="eastAsia"/>
                <w:lang w:eastAsia="zh-HK"/>
              </w:rPr>
              <w:t>包</w:t>
            </w:r>
            <w:r w:rsidR="00761AF9">
              <w:rPr>
                <w:rFonts w:ascii="微軟正黑體" w:eastAsia="微軟正黑體" w:hAnsi="微軟正黑體" w:hint="eastAsia"/>
              </w:rPr>
              <w:t>括</w:t>
            </w:r>
            <w:proofErr w:type="gramStart"/>
            <w:r w:rsidR="00761AF9">
              <w:rPr>
                <w:rFonts w:ascii="微軟正黑體" w:eastAsia="微軟正黑體" w:hAnsi="微軟正黑體" w:hint="eastAsia"/>
                <w:lang w:eastAsia="zh-HK"/>
              </w:rPr>
              <w:t>添飯</w:t>
            </w:r>
            <w:r w:rsidR="001B69D0">
              <w:rPr>
                <w:rFonts w:ascii="微軟正黑體" w:eastAsia="微軟正黑體" w:hAnsi="微軟正黑體" w:hint="eastAsia"/>
                <w:lang w:eastAsia="zh-HK"/>
              </w:rPr>
              <w:t>、</w:t>
            </w:r>
            <w:r w:rsidR="00761AF9">
              <w:rPr>
                <w:rFonts w:ascii="微軟正黑體" w:eastAsia="微軟正黑體" w:hAnsi="微軟正黑體" w:hint="eastAsia"/>
                <w:lang w:eastAsia="zh-HK"/>
              </w:rPr>
              <w:t>添菜</w:t>
            </w:r>
            <w:proofErr w:type="gramEnd"/>
            <w:r w:rsidR="00761AF9">
              <w:rPr>
                <w:rFonts w:ascii="微軟正黑體" w:eastAsia="微軟正黑體" w:hAnsi="微軟正黑體" w:hint="eastAsia"/>
              </w:rPr>
              <w:t>)</w:t>
            </w:r>
            <w:r w:rsidR="003165E7" w:rsidRPr="007B4DC1">
              <w:rPr>
                <w:rFonts w:ascii="微軟正黑體" w:eastAsia="微軟正黑體" w:hAnsi="微軟正黑體" w:hint="eastAsia"/>
              </w:rPr>
              <w:t>及餐後所有收集和清潔工作</w:t>
            </w:r>
          </w:p>
          <w:p w14:paraId="734078C3" w14:textId="69597172" w:rsidR="003165E7" w:rsidRDefault="00740416" w:rsidP="00CC4987">
            <w:pPr>
              <w:numPr>
                <w:ilvl w:val="1"/>
                <w:numId w:val="35"/>
              </w:numPr>
              <w:tabs>
                <w:tab w:val="left" w:pos="284"/>
              </w:tabs>
              <w:spacing w:line="340" w:lineRule="exact"/>
              <w:ind w:left="743" w:right="-2" w:hanging="426"/>
              <w:jc w:val="both"/>
              <w:rPr>
                <w:rFonts w:ascii="微軟正黑體" w:eastAsia="微軟正黑體" w:hAnsi="微軟正黑體"/>
              </w:rPr>
            </w:pPr>
            <w:r>
              <w:rPr>
                <w:rFonts w:ascii="微軟正黑體" w:eastAsia="微軟正黑體" w:hAnsi="微軟正黑體" w:hint="eastAsia"/>
                <w:lang w:eastAsia="zh-HK"/>
              </w:rPr>
              <w:t>須配合學生缺席或教育局宣佈停課的情況下，安排</w:t>
            </w:r>
            <w:r w:rsidR="003165E7" w:rsidRPr="007B4DC1">
              <w:rPr>
                <w:rFonts w:ascii="微軟正黑體" w:eastAsia="微軟正黑體" w:hAnsi="微軟正黑體"/>
              </w:rPr>
              <w:t>退飯／退款</w:t>
            </w:r>
            <w:r>
              <w:rPr>
                <w:rFonts w:ascii="微軟正黑體" w:eastAsia="微軟正黑體" w:hAnsi="微軟正黑體" w:hint="eastAsia"/>
              </w:rPr>
              <w:t>的措施</w:t>
            </w:r>
          </w:p>
          <w:p w14:paraId="0B65C07D" w14:textId="77777777" w:rsidR="00761AF9" w:rsidRPr="007B4DC1" w:rsidRDefault="00761AF9" w:rsidP="00761AF9">
            <w:pPr>
              <w:numPr>
                <w:ilvl w:val="1"/>
                <w:numId w:val="35"/>
              </w:numPr>
              <w:tabs>
                <w:tab w:val="left" w:pos="284"/>
              </w:tabs>
              <w:spacing w:line="340" w:lineRule="exact"/>
              <w:ind w:left="743" w:right="-2" w:hanging="426"/>
              <w:jc w:val="both"/>
              <w:rPr>
                <w:rFonts w:ascii="微軟正黑體" w:eastAsia="微軟正黑體" w:hAnsi="微軟正黑體"/>
              </w:rPr>
            </w:pPr>
            <w:r w:rsidRPr="007B4DC1">
              <w:rPr>
                <w:rFonts w:ascii="微軟正黑體" w:eastAsia="微軟正黑體" w:hAnsi="微軟正黑體" w:hint="eastAsia"/>
              </w:rPr>
              <w:t>使用耐用度高、清洗後可重複再用的午膳容器，</w:t>
            </w:r>
            <w:r>
              <w:rPr>
                <w:rFonts w:ascii="微軟正黑體" w:eastAsia="微軟正黑體" w:hAnsi="微軟正黑體" w:hint="eastAsia"/>
                <w:lang w:eastAsia="zh-HK"/>
              </w:rPr>
              <w:t>或可回收再造的</w:t>
            </w:r>
            <w:r w:rsidR="0090485C">
              <w:rPr>
                <w:rFonts w:ascii="微軟正黑體" w:eastAsia="微軟正黑體" w:hAnsi="微軟正黑體" w:hint="eastAsia"/>
              </w:rPr>
              <w:t>即棄式容器，減少廢物的產生</w:t>
            </w:r>
          </w:p>
          <w:p w14:paraId="59962166" w14:textId="77777777" w:rsidR="00761AF9" w:rsidRDefault="00761AF9" w:rsidP="00761AF9">
            <w:pPr>
              <w:numPr>
                <w:ilvl w:val="1"/>
                <w:numId w:val="35"/>
              </w:numPr>
              <w:tabs>
                <w:tab w:val="left" w:pos="284"/>
              </w:tabs>
              <w:spacing w:line="340" w:lineRule="exact"/>
              <w:ind w:left="743" w:right="-2" w:hanging="426"/>
              <w:jc w:val="both"/>
              <w:rPr>
                <w:rFonts w:ascii="微軟正黑體" w:eastAsia="微軟正黑體" w:hAnsi="微軟正黑體"/>
              </w:rPr>
            </w:pPr>
            <w:r w:rsidRPr="007B4DC1">
              <w:rPr>
                <w:rFonts w:ascii="微軟正黑體" w:eastAsia="微軟正黑體" w:hAnsi="微軟正黑體" w:hint="eastAsia"/>
              </w:rPr>
              <w:t>提供清洗後可重複再用的餐具</w:t>
            </w:r>
            <w:proofErr w:type="gramStart"/>
            <w:r w:rsidR="001B69D0">
              <w:rPr>
                <w:rFonts w:ascii="微軟正黑體" w:eastAsia="微軟正黑體" w:hAnsi="微軟正黑體" w:hint="eastAsia"/>
                <w:lang w:eastAsia="zh-HK"/>
              </w:rPr>
              <w:t>及餐墊</w:t>
            </w:r>
            <w:proofErr w:type="gramEnd"/>
            <w:r w:rsidR="001B69D0">
              <w:rPr>
                <w:rFonts w:ascii="微軟正黑體" w:eastAsia="微軟正黑體" w:hAnsi="微軟正黑體" w:hint="eastAsia"/>
              </w:rPr>
              <w:t>/</w:t>
            </w:r>
            <w:r w:rsidR="001B69D0">
              <w:rPr>
                <w:rFonts w:ascii="微軟正黑體" w:eastAsia="微軟正黑體" w:hAnsi="微軟正黑體" w:hint="eastAsia"/>
                <w:lang w:eastAsia="zh-HK"/>
              </w:rPr>
              <w:t>餐盤</w:t>
            </w:r>
            <w:r w:rsidRPr="007B4DC1">
              <w:rPr>
                <w:rFonts w:ascii="微軟正黑體" w:eastAsia="微軟正黑體" w:hAnsi="微軟正黑體" w:hint="eastAsia"/>
              </w:rPr>
              <w:t>，</w:t>
            </w:r>
            <w:r w:rsidR="001B69D0">
              <w:rPr>
                <w:rFonts w:ascii="微軟正黑體" w:eastAsia="微軟正黑體" w:hAnsi="微軟正黑體" w:hint="eastAsia"/>
                <w:lang w:eastAsia="zh-HK"/>
              </w:rPr>
              <w:t>並預備少量</w:t>
            </w:r>
            <w:r w:rsidRPr="007B4DC1">
              <w:rPr>
                <w:rFonts w:ascii="微軟正黑體" w:eastAsia="微軟正黑體" w:hAnsi="微軟正黑體" w:hint="eastAsia"/>
              </w:rPr>
              <w:t>即棄式餐具</w:t>
            </w:r>
            <w:r w:rsidR="001B69D0">
              <w:rPr>
                <w:rFonts w:ascii="微軟正黑體" w:eastAsia="微軟正黑體" w:hAnsi="微軟正黑體" w:hint="eastAsia"/>
                <w:lang w:eastAsia="zh-HK"/>
              </w:rPr>
              <w:t>而</w:t>
            </w:r>
            <w:proofErr w:type="gramStart"/>
            <w:r w:rsidR="001B69D0">
              <w:rPr>
                <w:rFonts w:ascii="微軟正黑體" w:eastAsia="微軟正黑體" w:hAnsi="微軟正黑體" w:hint="eastAsia"/>
                <w:lang w:eastAsia="zh-HK"/>
              </w:rPr>
              <w:t>不</w:t>
            </w:r>
            <w:proofErr w:type="gramEnd"/>
            <w:r w:rsidR="0090485C">
              <w:rPr>
                <w:rFonts w:ascii="微軟正黑體" w:eastAsia="微軟正黑體" w:hAnsi="微軟正黑體" w:hint="eastAsia"/>
                <w:lang w:eastAsia="zh-HK"/>
              </w:rPr>
              <w:t>另</w:t>
            </w:r>
            <w:r w:rsidR="001B69D0">
              <w:rPr>
                <w:rFonts w:ascii="微軟正黑體" w:eastAsia="微軟正黑體" w:hAnsi="微軟正黑體" w:hint="eastAsia"/>
                <w:lang w:eastAsia="zh-HK"/>
              </w:rPr>
              <w:t>收費</w:t>
            </w:r>
          </w:p>
          <w:p w14:paraId="6F8C236A" w14:textId="77777777" w:rsidR="001B69D0" w:rsidRDefault="001B69D0" w:rsidP="00761AF9">
            <w:pPr>
              <w:numPr>
                <w:ilvl w:val="1"/>
                <w:numId w:val="35"/>
              </w:numPr>
              <w:tabs>
                <w:tab w:val="left" w:pos="284"/>
              </w:tabs>
              <w:spacing w:line="340" w:lineRule="exact"/>
              <w:ind w:left="743" w:right="-2" w:hanging="426"/>
              <w:jc w:val="both"/>
              <w:rPr>
                <w:rFonts w:ascii="微軟正黑體" w:eastAsia="微軟正黑體" w:hAnsi="微軟正黑體"/>
              </w:rPr>
            </w:pPr>
            <w:r>
              <w:rPr>
                <w:rFonts w:ascii="微軟正黑體" w:eastAsia="微軟正黑體" w:hAnsi="微軟正黑體" w:hint="eastAsia"/>
                <w:lang w:eastAsia="zh-HK"/>
              </w:rPr>
              <w:t>每班預備至少兩條清</w:t>
            </w:r>
            <w:r>
              <w:rPr>
                <w:rFonts w:ascii="微軟正黑體" w:eastAsia="微軟正黑體" w:hAnsi="微軟正黑體" w:hint="eastAsia"/>
              </w:rPr>
              <w:t>潔</w:t>
            </w:r>
            <w:r>
              <w:rPr>
                <w:rFonts w:ascii="微軟正黑體" w:eastAsia="微軟正黑體" w:hAnsi="微軟正黑體" w:hint="eastAsia"/>
                <w:lang w:eastAsia="zh-HK"/>
              </w:rPr>
              <w:t>毛巾</w:t>
            </w:r>
            <w:r w:rsidR="0090485C">
              <w:rPr>
                <w:rFonts w:ascii="微軟正黑體" w:eastAsia="微軟正黑體" w:hAnsi="微軟正黑體" w:hint="eastAsia"/>
                <w:lang w:eastAsia="zh-HK"/>
              </w:rPr>
              <w:t>供師生使用</w:t>
            </w:r>
          </w:p>
          <w:p w14:paraId="6E377FC8" w14:textId="7FE3ED7B" w:rsidR="0090485C" w:rsidRDefault="0090485C" w:rsidP="00761AF9">
            <w:pPr>
              <w:numPr>
                <w:ilvl w:val="1"/>
                <w:numId w:val="35"/>
              </w:numPr>
              <w:tabs>
                <w:tab w:val="left" w:pos="284"/>
              </w:tabs>
              <w:spacing w:line="340" w:lineRule="exact"/>
              <w:ind w:left="743" w:right="-2" w:hanging="426"/>
              <w:jc w:val="both"/>
              <w:rPr>
                <w:rFonts w:ascii="微軟正黑體" w:eastAsia="微軟正黑體" w:hAnsi="微軟正黑體"/>
              </w:rPr>
            </w:pPr>
            <w:r>
              <w:rPr>
                <w:rFonts w:ascii="微軟正黑體" w:eastAsia="微軟正黑體" w:hAnsi="微軟正黑體" w:hint="eastAsia"/>
                <w:lang w:eastAsia="zh-HK"/>
              </w:rPr>
              <w:t>需配合學校活</w:t>
            </w:r>
            <w:r>
              <w:rPr>
                <w:rFonts w:ascii="微軟正黑體" w:eastAsia="微軟正黑體" w:hAnsi="微軟正黑體" w:hint="eastAsia"/>
              </w:rPr>
              <w:t>動</w:t>
            </w:r>
            <w:r>
              <w:rPr>
                <w:rFonts w:ascii="微軟正黑體" w:eastAsia="微軟正黑體" w:hAnsi="微軟正黑體" w:hint="eastAsia"/>
                <w:lang w:eastAsia="zh-HK"/>
              </w:rPr>
              <w:t>及需要，按時將個別學生的午膳送抵相關場地而不另收費</w:t>
            </w:r>
          </w:p>
          <w:p w14:paraId="661A86FC" w14:textId="46896ADA" w:rsidR="00221907" w:rsidRPr="007B4DC1" w:rsidRDefault="00221907" w:rsidP="00761AF9">
            <w:pPr>
              <w:numPr>
                <w:ilvl w:val="1"/>
                <w:numId w:val="35"/>
              </w:numPr>
              <w:tabs>
                <w:tab w:val="left" w:pos="284"/>
              </w:tabs>
              <w:spacing w:line="340" w:lineRule="exact"/>
              <w:ind w:left="743" w:right="-2" w:hanging="426"/>
              <w:jc w:val="both"/>
              <w:rPr>
                <w:rFonts w:ascii="微軟正黑體" w:eastAsia="微軟正黑體" w:hAnsi="微軟正黑體"/>
              </w:rPr>
            </w:pPr>
            <w:r>
              <w:rPr>
                <w:rFonts w:ascii="微軟正黑體" w:eastAsia="微軟正黑體" w:hAnsi="微軟正黑體" w:hint="eastAsia"/>
                <w:lang w:eastAsia="zh-HK"/>
              </w:rPr>
              <w:t>提供因突發事件未能正常地把午膳送到學校的安排及有關餐盒質素引致身體不適的事故跟進及賠償安排</w:t>
            </w:r>
          </w:p>
          <w:p w14:paraId="622E199C" w14:textId="77777777" w:rsidR="00761AF9" w:rsidRDefault="00761AF9" w:rsidP="00761AF9">
            <w:pPr>
              <w:numPr>
                <w:ilvl w:val="1"/>
                <w:numId w:val="35"/>
              </w:numPr>
              <w:tabs>
                <w:tab w:val="left" w:pos="284"/>
              </w:tabs>
              <w:spacing w:line="340" w:lineRule="exact"/>
              <w:ind w:left="743" w:right="-2" w:hanging="426"/>
              <w:jc w:val="distribute"/>
              <w:rPr>
                <w:rFonts w:ascii="微軟正黑體" w:eastAsia="微軟正黑體" w:hAnsi="微軟正黑體"/>
              </w:rPr>
            </w:pPr>
            <w:r w:rsidRPr="007B4DC1">
              <w:rPr>
                <w:rFonts w:ascii="微軟正黑體" w:eastAsia="微軟正黑體" w:hAnsi="微軟正黑體" w:hint="eastAsia"/>
              </w:rPr>
              <w:t>妥善收集廚餘和</w:t>
            </w:r>
            <w:proofErr w:type="gramStart"/>
            <w:r w:rsidRPr="007B4DC1">
              <w:rPr>
                <w:rFonts w:ascii="微軟正黑體" w:eastAsia="微軟正黑體" w:hAnsi="微軟正黑體" w:hint="eastAsia"/>
              </w:rPr>
              <w:t>可</w:t>
            </w:r>
            <w:proofErr w:type="gramEnd"/>
            <w:r w:rsidRPr="007B4DC1">
              <w:rPr>
                <w:rFonts w:ascii="微軟正黑體" w:eastAsia="微軟正黑體" w:hAnsi="微軟正黑體" w:hint="eastAsia"/>
              </w:rPr>
              <w:t>再造物料，並安排回收，以便循環再造成有用的資源。</w:t>
            </w:r>
          </w:p>
          <w:p w14:paraId="1D995C8D" w14:textId="77777777" w:rsidR="00761AF9" w:rsidRPr="007B4DC1" w:rsidRDefault="00761AF9" w:rsidP="00761AF9">
            <w:pPr>
              <w:numPr>
                <w:ilvl w:val="1"/>
                <w:numId w:val="35"/>
              </w:numPr>
              <w:tabs>
                <w:tab w:val="left" w:pos="284"/>
              </w:tabs>
              <w:spacing w:line="340" w:lineRule="exact"/>
              <w:ind w:left="743" w:right="-2" w:hanging="426"/>
              <w:jc w:val="distribute"/>
              <w:rPr>
                <w:rFonts w:ascii="微軟正黑體" w:eastAsia="微軟正黑體" w:hAnsi="微軟正黑體"/>
              </w:rPr>
            </w:pPr>
            <w:r w:rsidRPr="007B4DC1">
              <w:rPr>
                <w:rFonts w:ascii="微軟正黑體" w:eastAsia="微軟正黑體" w:hAnsi="微軟正黑體" w:hint="eastAsia"/>
              </w:rPr>
              <w:t>根據學生的長幼和食量而調節分派的食物量，減少浪費食物。詳情請參閱</w:t>
            </w:r>
          </w:p>
          <w:p w14:paraId="1F804FC3" w14:textId="77777777" w:rsidR="00761AF9" w:rsidRPr="007B4DC1" w:rsidRDefault="00761AF9" w:rsidP="00761AF9">
            <w:pPr>
              <w:tabs>
                <w:tab w:val="left" w:pos="284"/>
              </w:tabs>
              <w:spacing w:line="340" w:lineRule="exact"/>
              <w:ind w:left="743" w:right="-2"/>
              <w:jc w:val="both"/>
              <w:rPr>
                <w:rFonts w:ascii="微軟正黑體" w:eastAsia="微軟正黑體" w:hAnsi="微軟正黑體"/>
              </w:rPr>
            </w:pPr>
            <w:r w:rsidRPr="007B4DC1">
              <w:rPr>
                <w:rFonts w:ascii="微軟正黑體" w:eastAsia="微軟正黑體" w:hAnsi="微軟正黑體" w:hint="eastAsia"/>
              </w:rPr>
              <w:t>《學校環保午膳及減少廚餘的安排》(</w:t>
            </w:r>
            <w:hyperlink r:id="rId8" w:history="1">
              <w:r w:rsidRPr="007B4DC1">
                <w:rPr>
                  <w:rStyle w:val="ad"/>
                  <w:rFonts w:ascii="微軟正黑體" w:eastAsia="微軟正黑體" w:hAnsi="微軟正黑體"/>
                  <w:color w:val="auto"/>
                </w:rPr>
                <w:t>http://www.edb.gov.hk/tc/sch-admin/admin/about-sch/meal-arrangement-in-sch.html</w:t>
              </w:r>
            </w:hyperlink>
            <w:r w:rsidRPr="007B4DC1">
              <w:rPr>
                <w:rFonts w:ascii="微軟正黑體" w:eastAsia="微軟正黑體" w:hAnsi="微軟正黑體" w:hint="eastAsia"/>
              </w:rPr>
              <w:t>) 及《學生午膳營養指引》(</w:t>
            </w:r>
            <w:proofErr w:type="gramStart"/>
            <w:r w:rsidRPr="007B4DC1">
              <w:rPr>
                <w:rFonts w:ascii="微軟正黑體" w:eastAsia="微軟正黑體" w:hAnsi="微軟正黑體" w:hint="eastAsia"/>
              </w:rPr>
              <w:t>最</w:t>
            </w:r>
            <w:proofErr w:type="gramEnd"/>
            <w:r w:rsidRPr="007B4DC1">
              <w:rPr>
                <w:rFonts w:ascii="微軟正黑體" w:eastAsia="微軟正黑體" w:hAnsi="微軟正黑體" w:hint="eastAsia"/>
              </w:rPr>
              <w:t>新版)</w:t>
            </w:r>
            <w:r w:rsidRPr="007B4DC1">
              <w:rPr>
                <w:rFonts w:ascii="微軟正黑體" w:eastAsia="微軟正黑體" w:hAnsi="微軟正黑體"/>
              </w:rPr>
              <w:t xml:space="preserve"> </w:t>
            </w:r>
            <w:r w:rsidRPr="007B4DC1">
              <w:rPr>
                <w:rFonts w:ascii="微軟正黑體" w:eastAsia="微軟正黑體" w:hAnsi="微軟正黑體" w:hint="eastAsia"/>
              </w:rPr>
              <w:t>(</w:t>
            </w:r>
            <w:hyperlink r:id="rId9" w:history="1">
              <w:r w:rsidRPr="007B4DC1">
                <w:rPr>
                  <w:rStyle w:val="ad"/>
                  <w:rFonts w:ascii="微軟正黑體" w:eastAsia="微軟正黑體" w:hAnsi="微軟正黑體"/>
                  <w:color w:val="auto"/>
                </w:rPr>
                <w:t>http://school.eatsmart.gov.hk/files/pdf/lunch_guidelines_bi.pdf</w:t>
              </w:r>
            </w:hyperlink>
            <w:r w:rsidRPr="007B4DC1">
              <w:rPr>
                <w:rFonts w:ascii="微軟正黑體" w:eastAsia="微軟正黑體" w:hAnsi="微軟正黑體" w:hint="eastAsia"/>
              </w:rPr>
              <w:t xml:space="preserve"> </w:t>
            </w:r>
            <w:r w:rsidRPr="007B4DC1">
              <w:rPr>
                <w:rFonts w:ascii="微軟正黑體" w:eastAsia="微軟正黑體" w:hAnsi="微軟正黑體"/>
              </w:rPr>
              <w:t>)</w:t>
            </w:r>
          </w:p>
          <w:p w14:paraId="1880AAB5" w14:textId="77777777" w:rsidR="003165E7" w:rsidRDefault="00761AF9" w:rsidP="0090485C">
            <w:pPr>
              <w:numPr>
                <w:ilvl w:val="1"/>
                <w:numId w:val="35"/>
              </w:numPr>
              <w:tabs>
                <w:tab w:val="left" w:pos="284"/>
              </w:tabs>
              <w:spacing w:line="340" w:lineRule="exact"/>
              <w:ind w:left="743" w:right="-2" w:hanging="426"/>
              <w:jc w:val="both"/>
              <w:rPr>
                <w:rFonts w:ascii="微軟正黑體" w:eastAsia="微軟正黑體" w:hAnsi="微軟正黑體"/>
              </w:rPr>
            </w:pPr>
            <w:r w:rsidRPr="007B4DC1">
              <w:rPr>
                <w:rFonts w:ascii="微軟正黑體" w:eastAsia="微軟正黑體" w:hAnsi="微軟正黑體" w:hint="eastAsia"/>
              </w:rPr>
              <w:t>定時參閱《學校推行環保午膳指引》(</w:t>
            </w:r>
            <w:hyperlink r:id="rId10" w:history="1">
              <w:r w:rsidRPr="007B4DC1">
                <w:rPr>
                  <w:rStyle w:val="ad"/>
                  <w:rFonts w:ascii="微軟正黑體" w:eastAsia="微軟正黑體" w:hAnsi="微軟正黑體" w:hint="eastAsia"/>
                  <w:color w:val="auto"/>
                </w:rPr>
                <w:t>https://www.wastereduction.gov.hk/tc/schools/green_lunch.htm</w:t>
              </w:r>
            </w:hyperlink>
            <w:r w:rsidRPr="007B4DC1">
              <w:rPr>
                <w:rFonts w:ascii="微軟正黑體" w:eastAsia="微軟正黑體" w:hAnsi="微軟正黑體" w:hint="eastAsia"/>
              </w:rPr>
              <w:t xml:space="preserve"> )，以取得最新的環保午膳資訊，並時刻遵照減少廢物及避免浪費的原則，為學校提供合適的環保午</w:t>
            </w:r>
            <w:r w:rsidRPr="007B4DC1">
              <w:rPr>
                <w:rFonts w:ascii="微軟正黑體" w:eastAsia="微軟正黑體" w:hAnsi="微軟正黑體" w:hint="eastAsia"/>
              </w:rPr>
              <w:lastRenderedPageBreak/>
              <w:t>膳安排。</w:t>
            </w:r>
          </w:p>
          <w:p w14:paraId="1B21A471" w14:textId="20D4FCB2" w:rsidR="0090485C" w:rsidRPr="0090485C" w:rsidRDefault="0090485C" w:rsidP="0090485C">
            <w:pPr>
              <w:numPr>
                <w:ilvl w:val="1"/>
                <w:numId w:val="35"/>
              </w:numPr>
              <w:tabs>
                <w:tab w:val="left" w:pos="284"/>
              </w:tabs>
              <w:spacing w:line="340" w:lineRule="exact"/>
              <w:ind w:left="743" w:right="-2" w:hanging="426"/>
              <w:jc w:val="both"/>
              <w:rPr>
                <w:rFonts w:ascii="微軟正黑體" w:eastAsia="微軟正黑體" w:hAnsi="微軟正黑體"/>
              </w:rPr>
            </w:pPr>
            <w:r>
              <w:rPr>
                <w:rFonts w:ascii="微軟正黑體" w:eastAsia="微軟正黑體" w:hAnsi="微軟正黑體" w:hint="eastAsia"/>
                <w:lang w:eastAsia="zh-HK"/>
              </w:rPr>
              <w:t>願意接受學校「午膳管理委</w:t>
            </w:r>
            <w:r>
              <w:rPr>
                <w:rFonts w:ascii="微軟正黑體" w:eastAsia="微軟正黑體" w:hAnsi="微軟正黑體" w:hint="eastAsia"/>
              </w:rPr>
              <w:t>員會</w:t>
            </w:r>
            <w:r>
              <w:rPr>
                <w:rFonts w:ascii="微軟正黑體" w:eastAsia="微軟正黑體" w:hAnsi="微軟正黑體" w:hint="eastAsia"/>
                <w:lang w:eastAsia="zh-HK"/>
              </w:rPr>
              <w:t>」監管，</w:t>
            </w:r>
            <w:r w:rsidR="00221907">
              <w:rPr>
                <w:rFonts w:ascii="微軟正黑體" w:eastAsia="微軟正黑體" w:hAnsi="微軟正黑體" w:hint="eastAsia"/>
                <w:lang w:eastAsia="zh-HK"/>
              </w:rPr>
              <w:t>至少每學年</w:t>
            </w:r>
            <w:r>
              <w:rPr>
                <w:rFonts w:ascii="微軟正黑體" w:eastAsia="微軟正黑體" w:hAnsi="微軟正黑體" w:hint="eastAsia"/>
                <w:lang w:eastAsia="zh-HK"/>
              </w:rPr>
              <w:t>派員到校與學校出席會議，檢討服</w:t>
            </w:r>
            <w:r>
              <w:rPr>
                <w:rFonts w:ascii="微軟正黑體" w:eastAsia="微軟正黑體" w:hAnsi="微軟正黑體" w:hint="eastAsia"/>
              </w:rPr>
              <w:t>務</w:t>
            </w:r>
            <w:r>
              <w:rPr>
                <w:rFonts w:ascii="微軟正黑體" w:eastAsia="微軟正黑體" w:hAnsi="微軟正黑體" w:hint="eastAsia"/>
                <w:lang w:eastAsia="zh-HK"/>
              </w:rPr>
              <w:t>情</w:t>
            </w:r>
            <w:r>
              <w:rPr>
                <w:rFonts w:ascii="微軟正黑體" w:eastAsia="微軟正黑體" w:hAnsi="微軟正黑體" w:hint="eastAsia"/>
              </w:rPr>
              <w:t>況</w:t>
            </w:r>
            <w:r>
              <w:rPr>
                <w:rFonts w:ascii="微軟正黑體" w:eastAsia="微軟正黑體" w:hAnsi="微軟正黑體" w:hint="eastAsia"/>
                <w:lang w:eastAsia="zh-HK"/>
              </w:rPr>
              <w:t>。如服</w:t>
            </w:r>
            <w:r>
              <w:rPr>
                <w:rFonts w:ascii="微軟正黑體" w:eastAsia="微軟正黑體" w:hAnsi="微軟正黑體" w:hint="eastAsia"/>
              </w:rPr>
              <w:t>務</w:t>
            </w:r>
            <w:r>
              <w:rPr>
                <w:rFonts w:ascii="微軟正黑體" w:eastAsia="微軟正黑體" w:hAnsi="微軟正黑體" w:hint="eastAsia"/>
                <w:lang w:eastAsia="zh-HK"/>
              </w:rPr>
              <w:t>未如理想，學校有權即時終</w:t>
            </w:r>
            <w:r>
              <w:rPr>
                <w:rFonts w:ascii="微軟正黑體" w:eastAsia="微軟正黑體" w:hAnsi="微軟正黑體" w:hint="eastAsia"/>
              </w:rPr>
              <w:t>止</w:t>
            </w:r>
            <w:r>
              <w:rPr>
                <w:rFonts w:ascii="微軟正黑體" w:eastAsia="微軟正黑體" w:hAnsi="微軟正黑體" w:hint="eastAsia"/>
                <w:lang w:eastAsia="zh-HK"/>
              </w:rPr>
              <w:t>合約</w:t>
            </w:r>
          </w:p>
        </w:tc>
      </w:tr>
    </w:tbl>
    <w:p w14:paraId="5E3A3F00" w14:textId="77777777" w:rsidR="002542E7" w:rsidRPr="003165E7" w:rsidRDefault="002542E7" w:rsidP="00116AD1">
      <w:pPr>
        <w:spacing w:line="320" w:lineRule="exact"/>
        <w:ind w:rightChars="81" w:right="194"/>
        <w:rPr>
          <w:rFonts w:ascii="微軟正黑體" w:eastAsia="微軟正黑體" w:hAnsi="微軟正黑體"/>
          <w:color w:val="FF0000"/>
        </w:rPr>
      </w:pPr>
    </w:p>
    <w:p w14:paraId="7B8FD6E9" w14:textId="77777777" w:rsidR="009D3EA6" w:rsidRDefault="00B70539" w:rsidP="00116AD1">
      <w:pPr>
        <w:spacing w:line="320" w:lineRule="exact"/>
        <w:ind w:rightChars="81" w:right="194"/>
        <w:rPr>
          <w:rFonts w:ascii="微軟正黑體" w:eastAsia="微軟正黑體" w:hAnsi="微軟正黑體"/>
        </w:rPr>
      </w:pPr>
      <w:r w:rsidRPr="009D3EA6">
        <w:rPr>
          <w:rFonts w:ascii="微軟正黑體" w:eastAsia="微軟正黑體" w:hAnsi="微軟正黑體" w:hint="eastAsia"/>
        </w:rPr>
        <w:t>備註</w:t>
      </w:r>
      <w:r w:rsidRPr="009D3EA6">
        <w:rPr>
          <w:rFonts w:ascii="微軟正黑體" w:eastAsia="微軟正黑體" w:hAnsi="微軟正黑體"/>
        </w:rPr>
        <w:t xml:space="preserve"> : </w:t>
      </w:r>
    </w:p>
    <w:p w14:paraId="5834A8C5" w14:textId="77777777" w:rsidR="0090485C" w:rsidRDefault="0090485C" w:rsidP="00116AD1">
      <w:pPr>
        <w:spacing w:line="320" w:lineRule="exact"/>
        <w:ind w:rightChars="81" w:right="194"/>
        <w:rPr>
          <w:rFonts w:ascii="微軟正黑體" w:eastAsia="微軟正黑體" w:hAnsi="微軟正黑體"/>
          <w:i/>
          <w:sz w:val="20"/>
          <w:szCs w:val="20"/>
        </w:rPr>
      </w:pPr>
      <w:r>
        <w:rPr>
          <w:rFonts w:ascii="微軟正黑體" w:eastAsia="微軟正黑體" w:hAnsi="微軟正黑體" w:hint="eastAsia"/>
        </w:rPr>
        <w:t>*</w:t>
      </w:r>
      <w:r>
        <w:rPr>
          <w:rFonts w:ascii="微軟正黑體" w:eastAsia="微軟正黑體" w:hAnsi="微軟正黑體" w:hint="eastAsia"/>
          <w:i/>
          <w:sz w:val="20"/>
          <w:szCs w:val="20"/>
        </w:rPr>
        <w:t>（</w:t>
      </w:r>
      <w:r w:rsidRPr="00684BA9">
        <w:rPr>
          <w:rFonts w:ascii="微軟正黑體" w:eastAsia="微軟正黑體" w:hAnsi="微軟正黑體" w:hint="eastAsia"/>
          <w:i/>
          <w:sz w:val="20"/>
          <w:szCs w:val="20"/>
        </w:rPr>
        <w:t>即不只限「健康餐」、「營養餐」、「</w:t>
      </w:r>
      <w:r>
        <w:rPr>
          <w:rFonts w:ascii="微軟正黑體" w:eastAsia="微軟正黑體" w:hAnsi="微軟正黑體" w:hint="eastAsia"/>
          <w:i/>
          <w:sz w:val="20"/>
          <w:szCs w:val="20"/>
        </w:rPr>
        <w:t>素食</w:t>
      </w:r>
      <w:r w:rsidRPr="00684BA9">
        <w:rPr>
          <w:rFonts w:ascii="微軟正黑體" w:eastAsia="微軟正黑體" w:hAnsi="微軟正黑體" w:hint="eastAsia"/>
          <w:i/>
          <w:sz w:val="20"/>
          <w:szCs w:val="20"/>
        </w:rPr>
        <w:t>餐」或「有機餐」等</w:t>
      </w:r>
      <w:r>
        <w:rPr>
          <w:rFonts w:ascii="微軟正黑體" w:eastAsia="微軟正黑體" w:hAnsi="微軟正黑體" w:hint="eastAsia"/>
          <w:i/>
          <w:sz w:val="20"/>
          <w:szCs w:val="20"/>
        </w:rPr>
        <w:t>）</w:t>
      </w:r>
    </w:p>
    <w:p w14:paraId="773B7EC8" w14:textId="77777777" w:rsidR="00532D96" w:rsidRDefault="00B70539" w:rsidP="00116AD1">
      <w:pPr>
        <w:spacing w:line="320" w:lineRule="exact"/>
        <w:ind w:rightChars="81" w:right="194"/>
        <w:rPr>
          <w:rFonts w:ascii="微軟正黑體" w:eastAsia="微軟正黑體" w:hAnsi="微軟正黑體"/>
        </w:rPr>
      </w:pPr>
      <w:r w:rsidRPr="009D3EA6">
        <w:rPr>
          <w:rFonts w:ascii="微軟正黑體" w:eastAsia="微軟正黑體" w:hAnsi="微軟正黑體" w:hint="eastAsia"/>
        </w:rPr>
        <w:t>以上各項的食品及飲品例子請參照衞生署</w:t>
      </w:r>
      <w:r w:rsidR="00532D96" w:rsidRPr="00532D96">
        <w:rPr>
          <w:rFonts w:ascii="微軟正黑體" w:eastAsia="微軟正黑體" w:hAnsi="微軟正黑體" w:hint="eastAsia"/>
        </w:rPr>
        <w:t>《學生小食營養指引》（最新版）</w:t>
      </w:r>
      <w:r w:rsidR="00532D96" w:rsidRPr="009D3EA6">
        <w:rPr>
          <w:rFonts w:ascii="微軟正黑體" w:eastAsia="微軟正黑體" w:hAnsi="微軟正黑體" w:hint="eastAsia"/>
        </w:rPr>
        <w:t>、</w:t>
      </w:r>
      <w:r w:rsidRPr="009D3EA6">
        <w:rPr>
          <w:rFonts w:ascii="微軟正黑體" w:eastAsia="微軟正黑體" w:hAnsi="微軟正黑體" w:hint="eastAsia"/>
        </w:rPr>
        <w:t>《學生午膳營養指引》</w:t>
      </w:r>
      <w:r w:rsidR="00B80668">
        <w:rPr>
          <w:rFonts w:ascii="微軟正黑體" w:eastAsia="微軟正黑體" w:hAnsi="微軟正黑體" w:hint="eastAsia"/>
        </w:rPr>
        <w:t>(最新版)</w:t>
      </w:r>
      <w:r w:rsidR="00532D96">
        <w:rPr>
          <w:rFonts w:ascii="微軟正黑體" w:eastAsia="微軟正黑體" w:hAnsi="微軟正黑體" w:hint="eastAsia"/>
        </w:rPr>
        <w:t xml:space="preserve"> </w:t>
      </w:r>
      <w:r w:rsidRPr="009D3EA6">
        <w:rPr>
          <w:rFonts w:ascii="微軟正黑體" w:eastAsia="微軟正黑體" w:hAnsi="微軟正黑體" w:hint="eastAsia"/>
        </w:rPr>
        <w:t>及「午膳食品分類表」</w:t>
      </w:r>
      <w:r w:rsidR="008302D2">
        <w:rPr>
          <w:rFonts w:ascii="微軟正黑體" w:eastAsia="微軟正黑體" w:hAnsi="微軟正黑體" w:hint="eastAsia"/>
        </w:rPr>
        <w:t>(最新版)</w:t>
      </w:r>
      <w:r w:rsidRPr="009D3EA6">
        <w:rPr>
          <w:rFonts w:ascii="微軟正黑體" w:eastAsia="微軟正黑體" w:hAnsi="微軟正黑體" w:hint="eastAsia"/>
        </w:rPr>
        <w:t>。</w:t>
      </w:r>
    </w:p>
    <w:p w14:paraId="407BAA1B" w14:textId="77777777" w:rsidR="001E519E" w:rsidRPr="009D3EA6" w:rsidRDefault="00B70539" w:rsidP="00116AD1">
      <w:pPr>
        <w:spacing w:line="320" w:lineRule="exact"/>
        <w:ind w:rightChars="81" w:right="194"/>
        <w:rPr>
          <w:rFonts w:ascii="微軟正黑體" w:eastAsia="微軟正黑體" w:hAnsi="微軟正黑體"/>
        </w:rPr>
      </w:pPr>
      <w:r w:rsidRPr="009D3EA6">
        <w:rPr>
          <w:rFonts w:ascii="微軟正黑體" w:eastAsia="微軟正黑體" w:hAnsi="微軟正黑體" w:hint="eastAsia"/>
        </w:rPr>
        <w:t>資料已上載於衞生署「健康飲食在校園」</w:t>
      </w:r>
      <w:r w:rsidR="00B80668">
        <w:rPr>
          <w:rFonts w:ascii="微軟正黑體" w:eastAsia="微軟正黑體" w:hAnsi="微軟正黑體" w:hint="eastAsia"/>
        </w:rPr>
        <w:t>運動</w:t>
      </w:r>
      <w:r w:rsidRPr="009D3EA6">
        <w:rPr>
          <w:rFonts w:ascii="微軟正黑體" w:eastAsia="微軟正黑體" w:hAnsi="微軟正黑體" w:hint="eastAsia"/>
        </w:rPr>
        <w:t>專題網頁內（</w:t>
      </w:r>
      <w:hyperlink r:id="rId11" w:history="1">
        <w:r w:rsidRPr="000B7F93">
          <w:rPr>
            <w:rStyle w:val="ad"/>
            <w:rFonts w:ascii="微軟正黑體" w:eastAsia="微軟正黑體" w:hAnsi="微軟正黑體"/>
            <w:color w:val="17365D"/>
          </w:rPr>
          <w:t>http://school.eatsmart.gov.hk</w:t>
        </w:r>
      </w:hyperlink>
      <w:proofErr w:type="gramStart"/>
      <w:r w:rsidRPr="009D3EA6">
        <w:rPr>
          <w:rFonts w:ascii="微軟正黑體" w:eastAsia="微軟正黑體" w:hAnsi="微軟正黑體" w:hint="eastAsia"/>
        </w:rPr>
        <w:t>）</w:t>
      </w:r>
      <w:proofErr w:type="gramEnd"/>
      <w:r w:rsidRPr="009D3EA6">
        <w:rPr>
          <w:rFonts w:ascii="微軟正黑體" w:eastAsia="微軟正黑體" w:hAnsi="微軟正黑體" w:hint="eastAsia"/>
        </w:rPr>
        <w:t>。</w:t>
      </w:r>
    </w:p>
    <w:p w14:paraId="63399391" w14:textId="77777777" w:rsidR="00B70539" w:rsidRPr="00B70539" w:rsidRDefault="0090485C" w:rsidP="00116AD1">
      <w:pPr>
        <w:spacing w:line="320" w:lineRule="exact"/>
        <w:ind w:rightChars="81" w:right="194"/>
        <w:rPr>
          <w:rFonts w:ascii="微軟正黑體" w:eastAsia="微軟正黑體" w:hAnsi="微軟正黑體"/>
          <w:color w:val="FF0000"/>
        </w:rPr>
      </w:pPr>
      <w:r>
        <w:rPr>
          <w:rFonts w:ascii="微軟正黑體" w:eastAsia="微軟正黑體" w:hAnsi="微軟正黑體"/>
          <w:color w:val="FF0000"/>
        </w:rPr>
        <w:br w:type="page"/>
      </w:r>
    </w:p>
    <w:p w14:paraId="32DEFFA3" w14:textId="77777777" w:rsidR="001E519E" w:rsidRPr="00684BA9" w:rsidRDefault="00532D96" w:rsidP="001E519E">
      <w:pPr>
        <w:tabs>
          <w:tab w:val="center" w:pos="6840"/>
        </w:tabs>
        <w:rPr>
          <w:rFonts w:ascii="微軟正黑體" w:eastAsia="微軟正黑體" w:hAnsi="微軟正黑體"/>
        </w:rPr>
      </w:pPr>
      <w:r w:rsidRPr="00532D96">
        <w:rPr>
          <w:rFonts w:ascii="微軟正黑體" w:eastAsia="微軟正黑體" w:hAnsi="微軟正黑體" w:hint="eastAsia"/>
          <w:b/>
          <w:lang w:val="en-GB"/>
        </w:rPr>
        <w:t>投</w:t>
      </w:r>
      <w:r w:rsidR="001E519E" w:rsidRPr="00684BA9">
        <w:rPr>
          <w:rFonts w:ascii="微軟正黑體" w:eastAsia="微軟正黑體" w:hAnsi="微軟正黑體" w:hint="eastAsia"/>
          <w:b/>
          <w:lang w:val="en-GB"/>
        </w:rPr>
        <w:t>標</w:t>
      </w:r>
      <w:proofErr w:type="gramStart"/>
      <w:r w:rsidR="001E519E" w:rsidRPr="00684BA9">
        <w:rPr>
          <w:rFonts w:ascii="微軟正黑體" w:eastAsia="微軟正黑體" w:hAnsi="微軟正黑體" w:hint="eastAsia"/>
          <w:b/>
          <w:lang w:val="en-GB"/>
        </w:rPr>
        <w:t>之</w:t>
      </w:r>
      <w:r w:rsidR="001E519E" w:rsidRPr="00684BA9">
        <w:rPr>
          <w:rFonts w:ascii="微軟正黑體" w:eastAsia="微軟正黑體" w:hAnsi="微軟正黑體" w:hint="eastAsia"/>
          <w:b/>
        </w:rPr>
        <w:t>午膳</w:t>
      </w:r>
      <w:r w:rsidR="00A7341F">
        <w:rPr>
          <w:rFonts w:ascii="微軟正黑體" w:eastAsia="微軟正黑體" w:hAnsi="微軟正黑體" w:hint="eastAsia"/>
          <w:b/>
          <w:lang w:eastAsia="zh-HK"/>
        </w:rPr>
        <w:t>及</w:t>
      </w:r>
      <w:r w:rsidR="00D459C6">
        <w:rPr>
          <w:rFonts w:ascii="微軟正黑體" w:eastAsia="微軟正黑體" w:hAnsi="微軟正黑體" w:hint="eastAsia"/>
          <w:b/>
          <w:lang w:eastAsia="zh-HK"/>
        </w:rPr>
        <w:t>小食部</w:t>
      </w:r>
      <w:proofErr w:type="gramEnd"/>
      <w:r w:rsidR="001E519E" w:rsidRPr="00684BA9">
        <w:rPr>
          <w:rFonts w:ascii="微軟正黑體" w:eastAsia="微軟正黑體" w:hAnsi="微軟正黑體" w:hint="eastAsia"/>
          <w:b/>
        </w:rPr>
        <w:t>供應商</w:t>
      </w:r>
      <w:r w:rsidR="001E519E" w:rsidRPr="00684BA9">
        <w:rPr>
          <w:rFonts w:ascii="微軟正黑體" w:eastAsia="微軟正黑體" w:hAnsi="微軟正黑體"/>
          <w:b/>
        </w:rPr>
        <w:t>及</w:t>
      </w:r>
      <w:r w:rsidR="001E519E" w:rsidRPr="00684BA9">
        <w:rPr>
          <w:rFonts w:ascii="微軟正黑體" w:eastAsia="微軟正黑體" w:hAnsi="微軟正黑體" w:hint="eastAsia"/>
          <w:b/>
        </w:rPr>
        <w:t>負責</w:t>
      </w:r>
      <w:r w:rsidR="001E519E" w:rsidRPr="00684BA9">
        <w:rPr>
          <w:rFonts w:ascii="微軟正黑體" w:eastAsia="微軟正黑體" w:hAnsi="微軟正黑體"/>
          <w:b/>
        </w:rPr>
        <w:t>人資料</w:t>
      </w:r>
      <w:r w:rsidR="001E519E" w:rsidRPr="00684BA9">
        <w:rPr>
          <w:rFonts w:ascii="微軟正黑體" w:eastAsia="微軟正黑體" w:hAnsi="微軟正黑體"/>
        </w:rPr>
        <w:t>（請以正楷填寫）</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4392"/>
        <w:gridCol w:w="1080"/>
        <w:gridCol w:w="2723"/>
      </w:tblGrid>
      <w:tr w:rsidR="00AA4188" w:rsidRPr="00684BA9" w14:paraId="3C388055" w14:textId="77777777" w:rsidTr="00D76C5B">
        <w:trPr>
          <w:trHeight w:hRule="exact" w:val="760"/>
        </w:trPr>
        <w:tc>
          <w:tcPr>
            <w:tcW w:w="1728" w:type="dxa"/>
            <w:vAlign w:val="center"/>
          </w:tcPr>
          <w:p w14:paraId="3001E183" w14:textId="77777777" w:rsidR="00AA4188" w:rsidRPr="00684BA9" w:rsidRDefault="00AA4188" w:rsidP="001E519E">
            <w:pPr>
              <w:spacing w:line="360" w:lineRule="exact"/>
              <w:rPr>
                <w:rFonts w:ascii="微軟正黑體" w:eastAsia="微軟正黑體" w:hAnsi="微軟正黑體"/>
              </w:rPr>
            </w:pPr>
            <w:r w:rsidRPr="00684BA9">
              <w:rPr>
                <w:rFonts w:ascii="微軟正黑體" w:eastAsia="微軟正黑體" w:hAnsi="微軟正黑體" w:hint="eastAsia"/>
              </w:rPr>
              <w:t>公司名稱：</w:t>
            </w:r>
          </w:p>
        </w:tc>
        <w:tc>
          <w:tcPr>
            <w:tcW w:w="8195" w:type="dxa"/>
            <w:gridSpan w:val="3"/>
            <w:vAlign w:val="center"/>
          </w:tcPr>
          <w:p w14:paraId="53353B80" w14:textId="77777777" w:rsidR="00AA4188" w:rsidRPr="00684BA9" w:rsidRDefault="00AA4188" w:rsidP="001E519E">
            <w:pPr>
              <w:spacing w:line="360" w:lineRule="exact"/>
              <w:ind w:rightChars="73" w:right="175"/>
              <w:rPr>
                <w:rFonts w:ascii="微軟正黑體" w:eastAsia="微軟正黑體" w:hAnsi="微軟正黑體"/>
              </w:rPr>
            </w:pPr>
          </w:p>
        </w:tc>
      </w:tr>
      <w:tr w:rsidR="001E519E" w:rsidRPr="00684BA9" w14:paraId="3957B152" w14:textId="77777777" w:rsidTr="001E519E">
        <w:trPr>
          <w:trHeight w:hRule="exact" w:val="714"/>
        </w:trPr>
        <w:tc>
          <w:tcPr>
            <w:tcW w:w="1728" w:type="dxa"/>
            <w:vAlign w:val="center"/>
          </w:tcPr>
          <w:p w14:paraId="5EA006C2" w14:textId="77777777" w:rsidR="001E519E" w:rsidRPr="00684BA9" w:rsidRDefault="001E519E" w:rsidP="001E519E">
            <w:pPr>
              <w:spacing w:line="360" w:lineRule="exact"/>
              <w:rPr>
                <w:rFonts w:ascii="微軟正黑體" w:eastAsia="微軟正黑體" w:hAnsi="微軟正黑體"/>
              </w:rPr>
            </w:pPr>
            <w:r w:rsidRPr="00684BA9">
              <w:rPr>
                <w:rFonts w:ascii="微軟正黑體" w:eastAsia="微軟正黑體" w:hAnsi="微軟正黑體" w:hint="eastAsia"/>
              </w:rPr>
              <w:t>負責人</w:t>
            </w:r>
            <w:r w:rsidRPr="00684BA9">
              <w:rPr>
                <w:rFonts w:ascii="微軟正黑體" w:eastAsia="微軟正黑體" w:hAnsi="微軟正黑體"/>
              </w:rPr>
              <w:t>姓名：</w:t>
            </w:r>
          </w:p>
        </w:tc>
        <w:tc>
          <w:tcPr>
            <w:tcW w:w="4392" w:type="dxa"/>
            <w:vAlign w:val="center"/>
          </w:tcPr>
          <w:p w14:paraId="3C301E10" w14:textId="77777777" w:rsidR="001E519E" w:rsidRPr="00684BA9" w:rsidRDefault="001E519E" w:rsidP="001E519E">
            <w:pPr>
              <w:spacing w:line="360" w:lineRule="exact"/>
              <w:rPr>
                <w:rFonts w:ascii="微軟正黑體" w:eastAsia="微軟正黑體" w:hAnsi="微軟正黑體"/>
              </w:rPr>
            </w:pPr>
          </w:p>
        </w:tc>
        <w:tc>
          <w:tcPr>
            <w:tcW w:w="1080" w:type="dxa"/>
            <w:vAlign w:val="center"/>
          </w:tcPr>
          <w:p w14:paraId="1CFE20A2" w14:textId="77777777" w:rsidR="001E519E" w:rsidRPr="00684BA9" w:rsidRDefault="001E519E" w:rsidP="001E519E">
            <w:pPr>
              <w:spacing w:line="360" w:lineRule="exact"/>
              <w:rPr>
                <w:rFonts w:ascii="微軟正黑體" w:eastAsia="微軟正黑體" w:hAnsi="微軟正黑體"/>
              </w:rPr>
            </w:pPr>
            <w:r w:rsidRPr="00684BA9">
              <w:rPr>
                <w:rFonts w:ascii="微軟正黑體" w:eastAsia="微軟正黑體" w:hAnsi="微軟正黑體"/>
              </w:rPr>
              <w:t>職銜：</w:t>
            </w:r>
          </w:p>
        </w:tc>
        <w:tc>
          <w:tcPr>
            <w:tcW w:w="2723" w:type="dxa"/>
            <w:vAlign w:val="center"/>
          </w:tcPr>
          <w:p w14:paraId="5C36B201" w14:textId="77777777" w:rsidR="001E519E" w:rsidRPr="00684BA9" w:rsidRDefault="001E519E" w:rsidP="001E519E">
            <w:pPr>
              <w:spacing w:line="360" w:lineRule="exact"/>
              <w:rPr>
                <w:rFonts w:ascii="微軟正黑體" w:eastAsia="微軟正黑體" w:hAnsi="微軟正黑體"/>
              </w:rPr>
            </w:pPr>
          </w:p>
        </w:tc>
      </w:tr>
      <w:tr w:rsidR="001E519E" w:rsidRPr="00684BA9" w14:paraId="15CD96B9" w14:textId="77777777" w:rsidTr="001E519E">
        <w:trPr>
          <w:trHeight w:hRule="exact" w:val="710"/>
        </w:trPr>
        <w:tc>
          <w:tcPr>
            <w:tcW w:w="1728" w:type="dxa"/>
            <w:vAlign w:val="center"/>
          </w:tcPr>
          <w:p w14:paraId="743A7246" w14:textId="77777777" w:rsidR="001E519E" w:rsidRPr="00684BA9" w:rsidRDefault="001E519E" w:rsidP="001E519E">
            <w:pPr>
              <w:spacing w:line="360" w:lineRule="exact"/>
              <w:rPr>
                <w:rFonts w:ascii="微軟正黑體" w:eastAsia="微軟正黑體" w:hAnsi="微軟正黑體"/>
              </w:rPr>
            </w:pPr>
            <w:r w:rsidRPr="00684BA9">
              <w:rPr>
                <w:rFonts w:ascii="微軟正黑體" w:eastAsia="微軟正黑體" w:hAnsi="微軟正黑體"/>
              </w:rPr>
              <w:t>電話：</w:t>
            </w:r>
          </w:p>
        </w:tc>
        <w:tc>
          <w:tcPr>
            <w:tcW w:w="4392" w:type="dxa"/>
            <w:vAlign w:val="center"/>
          </w:tcPr>
          <w:p w14:paraId="013EDF52" w14:textId="77777777" w:rsidR="001E519E" w:rsidRPr="00684BA9" w:rsidRDefault="001E519E" w:rsidP="001E519E">
            <w:pPr>
              <w:spacing w:line="360" w:lineRule="exact"/>
              <w:rPr>
                <w:rFonts w:ascii="微軟正黑體" w:eastAsia="微軟正黑體" w:hAnsi="微軟正黑體"/>
              </w:rPr>
            </w:pPr>
          </w:p>
        </w:tc>
        <w:tc>
          <w:tcPr>
            <w:tcW w:w="1080" w:type="dxa"/>
            <w:vAlign w:val="center"/>
          </w:tcPr>
          <w:p w14:paraId="6409F1E0" w14:textId="77777777" w:rsidR="001E519E" w:rsidRPr="00684BA9" w:rsidRDefault="001E519E" w:rsidP="001E519E">
            <w:pPr>
              <w:spacing w:line="360" w:lineRule="exact"/>
              <w:rPr>
                <w:rFonts w:ascii="微軟正黑體" w:eastAsia="微軟正黑體" w:hAnsi="微軟正黑體"/>
              </w:rPr>
            </w:pPr>
            <w:r w:rsidRPr="00684BA9">
              <w:rPr>
                <w:rFonts w:ascii="微軟正黑體" w:eastAsia="微軟正黑體" w:hAnsi="微軟正黑體"/>
              </w:rPr>
              <w:t>傳真：</w:t>
            </w:r>
          </w:p>
        </w:tc>
        <w:tc>
          <w:tcPr>
            <w:tcW w:w="2723" w:type="dxa"/>
            <w:vAlign w:val="center"/>
          </w:tcPr>
          <w:p w14:paraId="6C911B34" w14:textId="77777777" w:rsidR="001E519E" w:rsidRPr="00684BA9" w:rsidRDefault="001E519E" w:rsidP="001E519E">
            <w:pPr>
              <w:spacing w:line="360" w:lineRule="exact"/>
              <w:rPr>
                <w:rFonts w:ascii="微軟正黑體" w:eastAsia="微軟正黑體" w:hAnsi="微軟正黑體"/>
              </w:rPr>
            </w:pPr>
          </w:p>
        </w:tc>
      </w:tr>
    </w:tbl>
    <w:p w14:paraId="0B1C025D" w14:textId="77777777" w:rsidR="001E519E" w:rsidRPr="00684BA9" w:rsidRDefault="001E519E" w:rsidP="001E519E">
      <w:pPr>
        <w:spacing w:line="240" w:lineRule="exact"/>
        <w:ind w:firstLine="544"/>
        <w:rPr>
          <w:rFonts w:ascii="微軟正黑體" w:eastAsia="微軟正黑體" w:hAnsi="微軟正黑體"/>
        </w:rPr>
      </w:pPr>
    </w:p>
    <w:p w14:paraId="4C936461" w14:textId="77777777" w:rsidR="001E519E" w:rsidRPr="00684BA9" w:rsidRDefault="001E519E" w:rsidP="001E519E">
      <w:pPr>
        <w:spacing w:line="240" w:lineRule="exact"/>
        <w:ind w:firstLine="544"/>
        <w:rPr>
          <w:rFonts w:ascii="微軟正黑體" w:eastAsia="微軟正黑體" w:hAnsi="微軟正黑體"/>
        </w:rPr>
      </w:pPr>
    </w:p>
    <w:p w14:paraId="4D7EB8BA" w14:textId="77777777" w:rsidR="001E519E" w:rsidRPr="00684BA9" w:rsidRDefault="001E519E" w:rsidP="001E519E">
      <w:pPr>
        <w:spacing w:line="360" w:lineRule="exact"/>
        <w:ind w:leftChars="75" w:left="180" w:rightChars="138" w:right="331" w:firstLine="546"/>
        <w:jc w:val="both"/>
        <w:rPr>
          <w:rFonts w:ascii="微軟正黑體" w:eastAsia="微軟正黑體" w:hAnsi="微軟正黑體"/>
        </w:rPr>
      </w:pPr>
      <w:r w:rsidRPr="00684BA9">
        <w:rPr>
          <w:rFonts w:ascii="微軟正黑體" w:eastAsia="微軟正黑體" w:hAnsi="微軟正黑體" w:hint="eastAsia"/>
        </w:rPr>
        <w:t>本</w:t>
      </w:r>
      <w:r w:rsidR="00A64C7B">
        <w:rPr>
          <w:rFonts w:ascii="微軟正黑體" w:eastAsia="微軟正黑體" w:hAnsi="微軟正黑體" w:hint="eastAsia"/>
        </w:rPr>
        <w:t>公司</w:t>
      </w:r>
      <w:r w:rsidRPr="00684BA9">
        <w:rPr>
          <w:rFonts w:ascii="微軟正黑體" w:eastAsia="微軟正黑體" w:hAnsi="微軟正黑體" w:hint="eastAsia"/>
        </w:rPr>
        <w:t>清楚明白日後</w:t>
      </w:r>
      <w:proofErr w:type="gramStart"/>
      <w:r w:rsidRPr="00684BA9">
        <w:rPr>
          <w:rFonts w:ascii="微軟正黑體" w:eastAsia="微軟正黑體" w:hAnsi="微軟正黑體" w:hint="eastAsia"/>
        </w:rPr>
        <w:t>若獲</w:t>
      </w:r>
      <w:r w:rsidR="007B4DC1">
        <w:rPr>
          <w:rFonts w:ascii="微軟正黑體" w:eastAsia="微軟正黑體" w:hAnsi="微軟正黑體" w:hint="eastAsia"/>
          <w:lang w:eastAsia="zh-HK"/>
        </w:rPr>
        <w:t>聖公會</w:t>
      </w:r>
      <w:proofErr w:type="gramEnd"/>
      <w:r w:rsidR="007B4DC1">
        <w:rPr>
          <w:rFonts w:ascii="微軟正黑體" w:eastAsia="微軟正黑體" w:hAnsi="微軟正黑體" w:hint="eastAsia"/>
          <w:lang w:eastAsia="zh-HK"/>
        </w:rPr>
        <w:t>德田李兆強小學</w:t>
      </w:r>
      <w:r w:rsidRPr="00684BA9">
        <w:rPr>
          <w:rFonts w:ascii="微軟正黑體" w:eastAsia="微軟正黑體" w:hAnsi="微軟正黑體" w:hint="eastAsia"/>
        </w:rPr>
        <w:t>委聘為學校午</w:t>
      </w:r>
      <w:proofErr w:type="gramStart"/>
      <w:r w:rsidRPr="00684BA9">
        <w:rPr>
          <w:rFonts w:ascii="微軟正黑體" w:eastAsia="微軟正黑體" w:hAnsi="微軟正黑體" w:hint="eastAsia"/>
        </w:rPr>
        <w:t>膳</w:t>
      </w:r>
      <w:r w:rsidR="00A7341F">
        <w:rPr>
          <w:rFonts w:ascii="微軟正黑體" w:eastAsia="微軟正黑體" w:hAnsi="微軟正黑體" w:hint="eastAsia"/>
          <w:lang w:eastAsia="zh-HK"/>
        </w:rPr>
        <w:t>及</w:t>
      </w:r>
      <w:r w:rsidR="00D459C6">
        <w:rPr>
          <w:rFonts w:ascii="微軟正黑體" w:eastAsia="微軟正黑體" w:hAnsi="微軟正黑體" w:hint="eastAsia"/>
          <w:lang w:eastAsia="zh-HK"/>
        </w:rPr>
        <w:t>小食部</w:t>
      </w:r>
      <w:proofErr w:type="gramEnd"/>
      <w:r w:rsidRPr="00684BA9">
        <w:rPr>
          <w:rFonts w:ascii="微軟正黑體" w:eastAsia="微軟正黑體" w:hAnsi="微軟正黑體" w:hint="eastAsia"/>
        </w:rPr>
        <w:t>供應商，本</w:t>
      </w:r>
      <w:r w:rsidR="004F7FBF" w:rsidRPr="00684BA9">
        <w:rPr>
          <w:rFonts w:ascii="微軟正黑體" w:eastAsia="微軟正黑體" w:hAnsi="微軟正黑體" w:hint="eastAsia"/>
        </w:rPr>
        <w:t>「</w:t>
      </w:r>
      <w:r w:rsidR="00A64C7B">
        <w:rPr>
          <w:rFonts w:ascii="微軟正黑體" w:eastAsia="微軟正黑體" w:hAnsi="微軟正黑體" w:hint="eastAsia"/>
        </w:rPr>
        <w:t>承諾書</w:t>
      </w:r>
      <w:r w:rsidR="004F7FBF" w:rsidRPr="00684BA9">
        <w:rPr>
          <w:rFonts w:ascii="微軟正黑體" w:eastAsia="微軟正黑體" w:hAnsi="微軟正黑體" w:hint="eastAsia"/>
        </w:rPr>
        <w:t>」</w:t>
      </w:r>
      <w:r w:rsidRPr="00684BA9">
        <w:rPr>
          <w:rFonts w:ascii="微軟正黑體" w:eastAsia="微軟正黑體" w:hAnsi="微軟正黑體" w:hint="eastAsia"/>
        </w:rPr>
        <w:t>內所載所有內容，將成為貴校及本公司雙方簽訂</w:t>
      </w:r>
      <w:r w:rsidRPr="00684BA9">
        <w:rPr>
          <w:rFonts w:ascii="微軟正黑體" w:eastAsia="微軟正黑體" w:hAnsi="微軟正黑體"/>
        </w:rPr>
        <w:t>合約的基礎部</w:t>
      </w:r>
      <w:r w:rsidRPr="00684BA9">
        <w:rPr>
          <w:rFonts w:ascii="微軟正黑體" w:eastAsia="微軟正黑體" w:hAnsi="微軟正黑體" w:hint="eastAsia"/>
        </w:rPr>
        <w:t>分，本公司於合約期內必定切實履行。學校亦可依據</w:t>
      </w:r>
      <w:proofErr w:type="gramStart"/>
      <w:r w:rsidRPr="00684BA9">
        <w:rPr>
          <w:rFonts w:ascii="微軟正黑體" w:eastAsia="微軟正黑體" w:hAnsi="微軟正黑體" w:hint="eastAsia"/>
        </w:rPr>
        <w:t>敝</w:t>
      </w:r>
      <w:proofErr w:type="gramEnd"/>
      <w:r w:rsidRPr="00684BA9">
        <w:rPr>
          <w:rFonts w:ascii="微軟正黑體" w:eastAsia="微軟正黑體" w:hAnsi="微軟正黑體" w:hint="eastAsia"/>
        </w:rPr>
        <w:t>公司遞交的</w:t>
      </w:r>
      <w:r w:rsidR="004F7FBF" w:rsidRPr="00684BA9">
        <w:rPr>
          <w:rFonts w:ascii="微軟正黑體" w:eastAsia="微軟正黑體" w:hAnsi="微軟正黑體" w:hint="eastAsia"/>
        </w:rPr>
        <w:t>「</w:t>
      </w:r>
      <w:r w:rsidR="004F7FBF">
        <w:rPr>
          <w:rFonts w:ascii="微軟正黑體" w:eastAsia="微軟正黑體" w:hAnsi="微軟正黑體" w:hint="eastAsia"/>
        </w:rPr>
        <w:t>承諾書</w:t>
      </w:r>
      <w:r w:rsidR="004F7FBF" w:rsidRPr="00684BA9">
        <w:rPr>
          <w:rFonts w:ascii="微軟正黑體" w:eastAsia="微軟正黑體" w:hAnsi="微軟正黑體" w:hint="eastAsia"/>
        </w:rPr>
        <w:t>」</w:t>
      </w:r>
      <w:r w:rsidRPr="00684BA9">
        <w:rPr>
          <w:rFonts w:ascii="微軟正黑體" w:eastAsia="微軟正黑體" w:hAnsi="微軟正黑體" w:hint="eastAsia"/>
        </w:rPr>
        <w:t>監察本公司的服務。</w:t>
      </w:r>
    </w:p>
    <w:p w14:paraId="11818918" w14:textId="77777777" w:rsidR="001E519E" w:rsidRPr="00684BA9" w:rsidRDefault="001E519E" w:rsidP="001E519E">
      <w:pPr>
        <w:spacing w:line="360" w:lineRule="exact"/>
        <w:ind w:leftChars="59" w:left="142"/>
        <w:rPr>
          <w:rFonts w:ascii="微軟正黑體" w:eastAsia="微軟正黑體" w:hAnsi="微軟正黑體"/>
        </w:rPr>
      </w:pPr>
    </w:p>
    <w:p w14:paraId="3175292C" w14:textId="77777777" w:rsidR="001E519E" w:rsidRPr="00684BA9" w:rsidRDefault="001E519E" w:rsidP="001E519E">
      <w:pPr>
        <w:spacing w:line="360" w:lineRule="exact"/>
        <w:ind w:leftChars="59" w:left="142"/>
        <w:rPr>
          <w:rFonts w:ascii="微軟正黑體" w:eastAsia="微軟正黑體" w:hAnsi="微軟正黑體"/>
        </w:rPr>
      </w:pPr>
    </w:p>
    <w:p w14:paraId="76B95373" w14:textId="77777777" w:rsidR="001E519E" w:rsidRPr="00684BA9" w:rsidRDefault="00532D96" w:rsidP="001E519E">
      <w:pPr>
        <w:spacing w:line="360" w:lineRule="exact"/>
        <w:ind w:leftChars="59" w:left="142"/>
        <w:rPr>
          <w:rFonts w:ascii="微軟正黑體" w:eastAsia="微軟正黑體" w:hAnsi="微軟正黑體"/>
          <w:lang w:val="en-GB"/>
        </w:rPr>
      </w:pPr>
      <w:r w:rsidRPr="00532D96">
        <w:rPr>
          <w:rFonts w:ascii="微軟正黑體" w:eastAsia="微軟正黑體" w:hAnsi="微軟正黑體" w:hint="eastAsia"/>
        </w:rPr>
        <w:t>投</w:t>
      </w:r>
      <w:r w:rsidR="001E519E" w:rsidRPr="00684BA9">
        <w:rPr>
          <w:rFonts w:ascii="微軟正黑體" w:eastAsia="微軟正黑體" w:hAnsi="微軟正黑體" w:hint="eastAsia"/>
        </w:rPr>
        <w:t>標公司負責人簽署</w:t>
      </w:r>
      <w:r w:rsidR="001E519E" w:rsidRPr="00684BA9">
        <w:rPr>
          <w:rFonts w:ascii="微軟正黑體" w:eastAsia="微軟正黑體" w:hAnsi="微軟正黑體"/>
        </w:rPr>
        <w:t>：</w:t>
      </w:r>
      <w:r w:rsidR="00C07496" w:rsidRPr="00684BA9">
        <w:rPr>
          <w:rFonts w:ascii="微軟正黑體" w:eastAsia="微軟正黑體" w:hAnsi="微軟正黑體" w:hint="eastAsia"/>
        </w:rPr>
        <w:t>_______________________</w:t>
      </w:r>
      <w:r w:rsidR="001E519E" w:rsidRPr="00684BA9">
        <w:rPr>
          <w:rFonts w:ascii="微軟正黑體" w:eastAsia="微軟正黑體" w:hAnsi="微軟正黑體" w:hint="eastAsia"/>
        </w:rPr>
        <w:t xml:space="preserve">　　　公司</w:t>
      </w:r>
      <w:r w:rsidR="001E519E" w:rsidRPr="00684BA9">
        <w:rPr>
          <w:rFonts w:ascii="微軟正黑體" w:eastAsia="微軟正黑體" w:hAnsi="微軟正黑體" w:hint="eastAsia"/>
          <w:lang w:val="en-GB"/>
        </w:rPr>
        <w:t>蓋印：</w:t>
      </w:r>
      <w:r w:rsidR="00C07496" w:rsidRPr="00684BA9">
        <w:rPr>
          <w:rFonts w:ascii="微軟正黑體" w:eastAsia="微軟正黑體" w:hAnsi="微軟正黑體" w:hint="eastAsia"/>
        </w:rPr>
        <w:t>_______________________</w:t>
      </w:r>
    </w:p>
    <w:p w14:paraId="3EC35425" w14:textId="77777777" w:rsidR="001E519E" w:rsidRPr="00684BA9" w:rsidRDefault="001E519E" w:rsidP="001E519E">
      <w:pPr>
        <w:spacing w:line="360" w:lineRule="exact"/>
        <w:ind w:leftChars="59" w:left="142"/>
        <w:rPr>
          <w:rFonts w:ascii="微軟正黑體" w:eastAsia="微軟正黑體" w:hAnsi="微軟正黑體"/>
          <w:lang w:val="en-GB"/>
        </w:rPr>
      </w:pPr>
    </w:p>
    <w:p w14:paraId="667FE289" w14:textId="77777777" w:rsidR="00116AD1" w:rsidRPr="00684BA9" w:rsidRDefault="001E519E" w:rsidP="0090485C">
      <w:pPr>
        <w:spacing w:line="360" w:lineRule="exact"/>
        <w:ind w:leftChars="59" w:left="142"/>
        <w:rPr>
          <w:rFonts w:ascii="微軟正黑體" w:eastAsia="微軟正黑體" w:hAnsi="微軟正黑體"/>
          <w:b/>
          <w:lang w:val="en-GB"/>
        </w:rPr>
      </w:pPr>
      <w:r w:rsidRPr="00684BA9">
        <w:rPr>
          <w:rFonts w:ascii="微軟正黑體" w:eastAsia="微軟正黑體" w:hAnsi="微軟正黑體" w:hint="eastAsia"/>
        </w:rPr>
        <w:t>日期</w:t>
      </w:r>
      <w:r w:rsidRPr="00684BA9">
        <w:rPr>
          <w:rFonts w:ascii="微軟正黑體" w:eastAsia="微軟正黑體" w:hAnsi="微軟正黑體"/>
        </w:rPr>
        <w:t>：</w:t>
      </w:r>
      <w:r w:rsidRPr="00684BA9">
        <w:rPr>
          <w:rFonts w:ascii="微軟正黑體" w:eastAsia="微軟正黑體" w:hAnsi="微軟正黑體" w:hint="eastAsia"/>
        </w:rPr>
        <w:t>_______________________</w:t>
      </w:r>
    </w:p>
    <w:sectPr w:rsidR="00116AD1" w:rsidRPr="00684BA9" w:rsidSect="00BE3FEC">
      <w:headerReference w:type="default" r:id="rId12"/>
      <w:pgSz w:w="11906" w:h="16838" w:code="9"/>
      <w:pgMar w:top="993" w:right="991" w:bottom="1418" w:left="993" w:header="284"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A06D3" w14:textId="77777777" w:rsidR="004B1E7D" w:rsidRDefault="004B1E7D">
      <w:r>
        <w:separator/>
      </w:r>
    </w:p>
  </w:endnote>
  <w:endnote w:type="continuationSeparator" w:id="0">
    <w:p w14:paraId="0A871D62" w14:textId="77777777" w:rsidR="004B1E7D" w:rsidRDefault="004B1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28C77" w14:textId="77777777" w:rsidR="004B1E7D" w:rsidRDefault="004B1E7D">
      <w:r>
        <w:separator/>
      </w:r>
    </w:p>
  </w:footnote>
  <w:footnote w:type="continuationSeparator" w:id="0">
    <w:p w14:paraId="4270D7C2" w14:textId="77777777" w:rsidR="004B1E7D" w:rsidRDefault="004B1E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D4044" w14:textId="7E2B9F4A" w:rsidR="008302D2" w:rsidRDefault="008302D2" w:rsidP="007B4DC1">
    <w:pPr>
      <w:pStyle w:val="a9"/>
      <w:jc w:val="right"/>
      <w:rPr>
        <w:rStyle w:val="ac"/>
        <w:rFonts w:ascii="微軟正黑體" w:eastAsia="微軟正黑體" w:hAnsi="微軟正黑體"/>
      </w:rPr>
    </w:pPr>
    <w:r>
      <w:tab/>
    </w:r>
    <w:r w:rsidR="007B4DC1">
      <w:tab/>
    </w:r>
    <w:r w:rsidR="005E678D">
      <w:t>(</w:t>
    </w:r>
    <w:r w:rsidR="007B4DC1">
      <w:rPr>
        <w:rFonts w:hint="eastAsia"/>
        <w:lang w:eastAsia="zh-HK"/>
      </w:rPr>
      <w:t>附件</w:t>
    </w:r>
    <w:r w:rsidR="007B4DC1">
      <w:rPr>
        <w:rFonts w:hint="eastAsia"/>
      </w:rPr>
      <w:t>1</w:t>
    </w:r>
    <w:r w:rsidR="005E678D">
      <w:t>)</w:t>
    </w:r>
  </w:p>
  <w:p w14:paraId="07A735DE" w14:textId="2057669F" w:rsidR="00A7341F" w:rsidRPr="001D6A20" w:rsidRDefault="00A7341F" w:rsidP="005E678D">
    <w:pPr>
      <w:pStyle w:val="a9"/>
      <w:tabs>
        <w:tab w:val="clear" w:pos="4153"/>
        <w:tab w:val="clear" w:pos="8306"/>
      </w:tabs>
      <w:ind w:right="300"/>
      <w:jc w:val="right"/>
      <w:rPr>
        <w:rFonts w:ascii="標楷體" w:eastAsia="標楷體" w:hAnsi="標楷體"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D6295"/>
    <w:multiLevelType w:val="hybridMultilevel"/>
    <w:tmpl w:val="697E968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072C4CB3"/>
    <w:multiLevelType w:val="multilevel"/>
    <w:tmpl w:val="E9E47466"/>
    <w:lvl w:ilvl="0">
      <w:start w:val="1"/>
      <w:numFmt w:val="decimal"/>
      <w:lvlText w:val="%1."/>
      <w:lvlJc w:val="left"/>
      <w:pPr>
        <w:tabs>
          <w:tab w:val="num" w:pos="360"/>
        </w:tabs>
        <w:ind w:left="360" w:hanging="360"/>
      </w:pPr>
      <w:rPr>
        <w:rFonts w:hint="default"/>
      </w:rPr>
    </w:lvl>
    <w:lvl w:ilvl="1">
      <w:start w:val="1"/>
      <w:numFmt w:val="ideographTraditional"/>
      <w:lvlText w:val="%2、"/>
      <w:lvlJc w:val="left"/>
      <w:pPr>
        <w:tabs>
          <w:tab w:val="num" w:pos="526"/>
        </w:tabs>
        <w:ind w:left="526" w:hanging="480"/>
      </w:pPr>
    </w:lvl>
    <w:lvl w:ilvl="2">
      <w:start w:val="1"/>
      <w:numFmt w:val="lowerRoman"/>
      <w:lvlText w:val="%3."/>
      <w:lvlJc w:val="right"/>
      <w:pPr>
        <w:tabs>
          <w:tab w:val="num" w:pos="1006"/>
        </w:tabs>
        <w:ind w:left="1006" w:hanging="480"/>
      </w:pPr>
    </w:lvl>
    <w:lvl w:ilvl="3">
      <w:start w:val="1"/>
      <w:numFmt w:val="decimal"/>
      <w:lvlText w:val="%4."/>
      <w:lvlJc w:val="left"/>
      <w:pPr>
        <w:tabs>
          <w:tab w:val="num" w:pos="1486"/>
        </w:tabs>
        <w:ind w:left="1486" w:hanging="480"/>
      </w:pPr>
    </w:lvl>
    <w:lvl w:ilvl="4">
      <w:start w:val="1"/>
      <w:numFmt w:val="ideographTraditional"/>
      <w:lvlText w:val="%5、"/>
      <w:lvlJc w:val="left"/>
      <w:pPr>
        <w:tabs>
          <w:tab w:val="num" w:pos="1966"/>
        </w:tabs>
        <w:ind w:left="1966" w:hanging="480"/>
      </w:pPr>
    </w:lvl>
    <w:lvl w:ilvl="5">
      <w:start w:val="1"/>
      <w:numFmt w:val="lowerRoman"/>
      <w:lvlText w:val="%6."/>
      <w:lvlJc w:val="right"/>
      <w:pPr>
        <w:tabs>
          <w:tab w:val="num" w:pos="2446"/>
        </w:tabs>
        <w:ind w:left="2446" w:hanging="480"/>
      </w:pPr>
    </w:lvl>
    <w:lvl w:ilvl="6">
      <w:start w:val="1"/>
      <w:numFmt w:val="decimal"/>
      <w:lvlText w:val="%7."/>
      <w:lvlJc w:val="left"/>
      <w:pPr>
        <w:tabs>
          <w:tab w:val="num" w:pos="2926"/>
        </w:tabs>
        <w:ind w:left="2926" w:hanging="480"/>
      </w:pPr>
    </w:lvl>
    <w:lvl w:ilvl="7">
      <w:start w:val="1"/>
      <w:numFmt w:val="ideographTraditional"/>
      <w:lvlText w:val="%8、"/>
      <w:lvlJc w:val="left"/>
      <w:pPr>
        <w:tabs>
          <w:tab w:val="num" w:pos="3406"/>
        </w:tabs>
        <w:ind w:left="3406" w:hanging="480"/>
      </w:pPr>
    </w:lvl>
    <w:lvl w:ilvl="8">
      <w:start w:val="1"/>
      <w:numFmt w:val="lowerRoman"/>
      <w:lvlText w:val="%9."/>
      <w:lvlJc w:val="right"/>
      <w:pPr>
        <w:tabs>
          <w:tab w:val="num" w:pos="3886"/>
        </w:tabs>
        <w:ind w:left="3886" w:hanging="480"/>
      </w:pPr>
    </w:lvl>
  </w:abstractNum>
  <w:abstractNum w:abstractNumId="2" w15:restartNumberingAfterBreak="0">
    <w:nsid w:val="0A5633C3"/>
    <w:multiLevelType w:val="multilevel"/>
    <w:tmpl w:val="D3E23DF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Wingdings" w:hAnsi="Wingdings" w:hint="default"/>
        <w:i w:val="0"/>
        <w:color w:val="auto"/>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0CE26626"/>
    <w:multiLevelType w:val="hybridMultilevel"/>
    <w:tmpl w:val="F9AAAD4C"/>
    <w:lvl w:ilvl="0" w:tplc="45A64E8A">
      <w:numFmt w:val="bullet"/>
      <w:lvlText w:val=""/>
      <w:lvlJc w:val="left"/>
      <w:pPr>
        <w:tabs>
          <w:tab w:val="num" w:pos="360"/>
        </w:tabs>
        <w:ind w:left="360" w:hanging="360"/>
      </w:pPr>
      <w:rPr>
        <w:rFonts w:ascii="Symbol" w:eastAsia="新細明體" w:hAnsi="Symbol" w:cs="Times New Roman" w:hint="default"/>
        <w:b/>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0DA05D71"/>
    <w:multiLevelType w:val="multilevel"/>
    <w:tmpl w:val="021E8F32"/>
    <w:lvl w:ilvl="0">
      <w:start w:val="1"/>
      <w:numFmt w:val="lowerRoman"/>
      <w:lvlText w:val="%1."/>
      <w:lvlJc w:val="left"/>
      <w:pPr>
        <w:tabs>
          <w:tab w:val="num" w:pos="480"/>
        </w:tabs>
        <w:ind w:left="480" w:hanging="480"/>
      </w:pPr>
      <w:rPr>
        <w:rFonts w:hint="eastAsia"/>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5" w15:restartNumberingAfterBreak="0">
    <w:nsid w:val="0EC72913"/>
    <w:multiLevelType w:val="hybridMultilevel"/>
    <w:tmpl w:val="24FA0984"/>
    <w:lvl w:ilvl="0" w:tplc="194257A2">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6" w15:restartNumberingAfterBreak="0">
    <w:nsid w:val="14AC34E6"/>
    <w:multiLevelType w:val="hybridMultilevel"/>
    <w:tmpl w:val="D74057E0"/>
    <w:lvl w:ilvl="0" w:tplc="97A4EE44">
      <w:start w:val="1"/>
      <w:numFmt w:val="decimal"/>
      <w:lvlText w:val="%1."/>
      <w:lvlJc w:val="left"/>
      <w:pPr>
        <w:ind w:left="480" w:hanging="480"/>
      </w:pPr>
      <w:rPr>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7792655"/>
    <w:multiLevelType w:val="hybridMultilevel"/>
    <w:tmpl w:val="A1027A62"/>
    <w:lvl w:ilvl="0" w:tplc="0B38E52E">
      <w:start w:val="1"/>
      <w:numFmt w:val="bullet"/>
      <w:lvlText w:val=""/>
      <w:lvlJc w:val="left"/>
      <w:pPr>
        <w:tabs>
          <w:tab w:val="num" w:pos="113"/>
        </w:tabs>
        <w:ind w:left="142" w:hanging="142"/>
      </w:pPr>
      <w:rPr>
        <w:rFonts w:ascii="Symbol" w:hAnsi="Symbol" w:hint="default"/>
      </w:rPr>
    </w:lvl>
    <w:lvl w:ilvl="1" w:tplc="0B38E52E">
      <w:start w:val="1"/>
      <w:numFmt w:val="bullet"/>
      <w:lvlText w:val=""/>
      <w:lvlJc w:val="left"/>
      <w:pPr>
        <w:tabs>
          <w:tab w:val="num" w:pos="593"/>
        </w:tabs>
        <w:ind w:left="622" w:hanging="142"/>
      </w:pPr>
      <w:rPr>
        <w:rFonts w:ascii="Symbol" w:hAnsi="Symbol"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1BE37E5D"/>
    <w:multiLevelType w:val="hybridMultilevel"/>
    <w:tmpl w:val="1EA62362"/>
    <w:lvl w:ilvl="0" w:tplc="E576A4B0">
      <w:start w:val="1"/>
      <w:numFmt w:val="bullet"/>
      <w:lvlText w:val=""/>
      <w:lvlJc w:val="left"/>
      <w:pPr>
        <w:ind w:left="1440" w:hanging="480"/>
      </w:pPr>
      <w:rPr>
        <w:rFonts w:ascii="Wingdings" w:hAnsi="Wingdings" w:hint="default"/>
        <w:sz w:val="16"/>
        <w:szCs w:val="16"/>
      </w:rPr>
    </w:lvl>
    <w:lvl w:ilvl="1" w:tplc="04090003" w:tentative="1">
      <w:start w:val="1"/>
      <w:numFmt w:val="bullet"/>
      <w:lvlText w:val=""/>
      <w:lvlJc w:val="left"/>
      <w:pPr>
        <w:ind w:left="1920" w:hanging="480"/>
      </w:pPr>
      <w:rPr>
        <w:rFonts w:ascii="Wingdings" w:hAnsi="Wingdings" w:hint="default"/>
      </w:rPr>
    </w:lvl>
    <w:lvl w:ilvl="2" w:tplc="04090005" w:tentative="1">
      <w:start w:val="1"/>
      <w:numFmt w:val="bullet"/>
      <w:lvlText w:val=""/>
      <w:lvlJc w:val="left"/>
      <w:pPr>
        <w:ind w:left="2400" w:hanging="480"/>
      </w:pPr>
      <w:rPr>
        <w:rFonts w:ascii="Wingdings" w:hAnsi="Wingdings" w:hint="default"/>
      </w:rPr>
    </w:lvl>
    <w:lvl w:ilvl="3" w:tplc="04090001" w:tentative="1">
      <w:start w:val="1"/>
      <w:numFmt w:val="bullet"/>
      <w:lvlText w:val=""/>
      <w:lvlJc w:val="left"/>
      <w:pPr>
        <w:ind w:left="2880" w:hanging="480"/>
      </w:pPr>
      <w:rPr>
        <w:rFonts w:ascii="Wingdings" w:hAnsi="Wingdings" w:hint="default"/>
      </w:rPr>
    </w:lvl>
    <w:lvl w:ilvl="4" w:tplc="04090003" w:tentative="1">
      <w:start w:val="1"/>
      <w:numFmt w:val="bullet"/>
      <w:lvlText w:val=""/>
      <w:lvlJc w:val="left"/>
      <w:pPr>
        <w:ind w:left="3360" w:hanging="480"/>
      </w:pPr>
      <w:rPr>
        <w:rFonts w:ascii="Wingdings" w:hAnsi="Wingdings" w:hint="default"/>
      </w:rPr>
    </w:lvl>
    <w:lvl w:ilvl="5" w:tplc="04090005" w:tentative="1">
      <w:start w:val="1"/>
      <w:numFmt w:val="bullet"/>
      <w:lvlText w:val=""/>
      <w:lvlJc w:val="left"/>
      <w:pPr>
        <w:ind w:left="3840" w:hanging="480"/>
      </w:pPr>
      <w:rPr>
        <w:rFonts w:ascii="Wingdings" w:hAnsi="Wingdings" w:hint="default"/>
      </w:rPr>
    </w:lvl>
    <w:lvl w:ilvl="6" w:tplc="04090001" w:tentative="1">
      <w:start w:val="1"/>
      <w:numFmt w:val="bullet"/>
      <w:lvlText w:val=""/>
      <w:lvlJc w:val="left"/>
      <w:pPr>
        <w:ind w:left="4320" w:hanging="480"/>
      </w:pPr>
      <w:rPr>
        <w:rFonts w:ascii="Wingdings" w:hAnsi="Wingdings" w:hint="default"/>
      </w:rPr>
    </w:lvl>
    <w:lvl w:ilvl="7" w:tplc="04090003" w:tentative="1">
      <w:start w:val="1"/>
      <w:numFmt w:val="bullet"/>
      <w:lvlText w:val=""/>
      <w:lvlJc w:val="left"/>
      <w:pPr>
        <w:ind w:left="4800" w:hanging="480"/>
      </w:pPr>
      <w:rPr>
        <w:rFonts w:ascii="Wingdings" w:hAnsi="Wingdings" w:hint="default"/>
      </w:rPr>
    </w:lvl>
    <w:lvl w:ilvl="8" w:tplc="04090005" w:tentative="1">
      <w:start w:val="1"/>
      <w:numFmt w:val="bullet"/>
      <w:lvlText w:val=""/>
      <w:lvlJc w:val="left"/>
      <w:pPr>
        <w:ind w:left="5280" w:hanging="480"/>
      </w:pPr>
      <w:rPr>
        <w:rFonts w:ascii="Wingdings" w:hAnsi="Wingdings" w:hint="default"/>
      </w:rPr>
    </w:lvl>
  </w:abstractNum>
  <w:abstractNum w:abstractNumId="9" w15:restartNumberingAfterBreak="0">
    <w:nsid w:val="20DB168E"/>
    <w:multiLevelType w:val="hybridMultilevel"/>
    <w:tmpl w:val="E9E47466"/>
    <w:lvl w:ilvl="0" w:tplc="194257A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526"/>
        </w:tabs>
        <w:ind w:left="526" w:hanging="480"/>
      </w:pPr>
    </w:lvl>
    <w:lvl w:ilvl="2" w:tplc="0409001B" w:tentative="1">
      <w:start w:val="1"/>
      <w:numFmt w:val="lowerRoman"/>
      <w:lvlText w:val="%3."/>
      <w:lvlJc w:val="right"/>
      <w:pPr>
        <w:tabs>
          <w:tab w:val="num" w:pos="1006"/>
        </w:tabs>
        <w:ind w:left="1006" w:hanging="480"/>
      </w:pPr>
    </w:lvl>
    <w:lvl w:ilvl="3" w:tplc="0409000F" w:tentative="1">
      <w:start w:val="1"/>
      <w:numFmt w:val="decimal"/>
      <w:lvlText w:val="%4."/>
      <w:lvlJc w:val="left"/>
      <w:pPr>
        <w:tabs>
          <w:tab w:val="num" w:pos="1486"/>
        </w:tabs>
        <w:ind w:left="1486" w:hanging="480"/>
      </w:pPr>
    </w:lvl>
    <w:lvl w:ilvl="4" w:tplc="04090019" w:tentative="1">
      <w:start w:val="1"/>
      <w:numFmt w:val="ideographTraditional"/>
      <w:lvlText w:val="%5、"/>
      <w:lvlJc w:val="left"/>
      <w:pPr>
        <w:tabs>
          <w:tab w:val="num" w:pos="1966"/>
        </w:tabs>
        <w:ind w:left="1966" w:hanging="480"/>
      </w:pPr>
    </w:lvl>
    <w:lvl w:ilvl="5" w:tplc="0409001B" w:tentative="1">
      <w:start w:val="1"/>
      <w:numFmt w:val="lowerRoman"/>
      <w:lvlText w:val="%6."/>
      <w:lvlJc w:val="right"/>
      <w:pPr>
        <w:tabs>
          <w:tab w:val="num" w:pos="2446"/>
        </w:tabs>
        <w:ind w:left="2446" w:hanging="480"/>
      </w:pPr>
    </w:lvl>
    <w:lvl w:ilvl="6" w:tplc="0409000F" w:tentative="1">
      <w:start w:val="1"/>
      <w:numFmt w:val="decimal"/>
      <w:lvlText w:val="%7."/>
      <w:lvlJc w:val="left"/>
      <w:pPr>
        <w:tabs>
          <w:tab w:val="num" w:pos="2926"/>
        </w:tabs>
        <w:ind w:left="2926" w:hanging="480"/>
      </w:pPr>
    </w:lvl>
    <w:lvl w:ilvl="7" w:tplc="04090019" w:tentative="1">
      <w:start w:val="1"/>
      <w:numFmt w:val="ideographTraditional"/>
      <w:lvlText w:val="%8、"/>
      <w:lvlJc w:val="left"/>
      <w:pPr>
        <w:tabs>
          <w:tab w:val="num" w:pos="3406"/>
        </w:tabs>
        <w:ind w:left="3406" w:hanging="480"/>
      </w:pPr>
    </w:lvl>
    <w:lvl w:ilvl="8" w:tplc="0409001B" w:tentative="1">
      <w:start w:val="1"/>
      <w:numFmt w:val="lowerRoman"/>
      <w:lvlText w:val="%9."/>
      <w:lvlJc w:val="right"/>
      <w:pPr>
        <w:tabs>
          <w:tab w:val="num" w:pos="3886"/>
        </w:tabs>
        <w:ind w:left="3886" w:hanging="480"/>
      </w:pPr>
    </w:lvl>
  </w:abstractNum>
  <w:abstractNum w:abstractNumId="10" w15:restartNumberingAfterBreak="0">
    <w:nsid w:val="245D38D2"/>
    <w:multiLevelType w:val="multilevel"/>
    <w:tmpl w:val="24FA0984"/>
    <w:lvl w:ilvl="0">
      <w:start w:val="1"/>
      <w:numFmt w:val="decimal"/>
      <w:lvlText w:val="%1."/>
      <w:lvlJc w:val="left"/>
      <w:pPr>
        <w:tabs>
          <w:tab w:val="num" w:pos="360"/>
        </w:tabs>
        <w:ind w:left="360" w:hanging="360"/>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1" w15:restartNumberingAfterBreak="0">
    <w:nsid w:val="26B17BB6"/>
    <w:multiLevelType w:val="hybridMultilevel"/>
    <w:tmpl w:val="4A60B494"/>
    <w:lvl w:ilvl="0" w:tplc="591E6438">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273315BD"/>
    <w:multiLevelType w:val="hybridMultilevel"/>
    <w:tmpl w:val="711A5548"/>
    <w:lvl w:ilvl="0" w:tplc="04090001">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13" w15:restartNumberingAfterBreak="0">
    <w:nsid w:val="2B2A31A5"/>
    <w:multiLevelType w:val="hybridMultilevel"/>
    <w:tmpl w:val="7A742126"/>
    <w:lvl w:ilvl="0" w:tplc="FFFFFFFF">
      <w:start w:val="1"/>
      <w:numFmt w:val="lowerRoman"/>
      <w:lvlText w:val="%1."/>
      <w:lvlJc w:val="left"/>
      <w:pPr>
        <w:tabs>
          <w:tab w:val="num" w:pos="480"/>
        </w:tabs>
        <w:ind w:left="480" w:hanging="48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4" w15:restartNumberingAfterBreak="0">
    <w:nsid w:val="2C2D6FF3"/>
    <w:multiLevelType w:val="hybridMultilevel"/>
    <w:tmpl w:val="3D0EA750"/>
    <w:lvl w:ilvl="0" w:tplc="4A46E044">
      <w:start w:val="1"/>
      <w:numFmt w:val="decimal"/>
      <w:lvlText w:val="%1"/>
      <w:lvlJc w:val="left"/>
      <w:pPr>
        <w:tabs>
          <w:tab w:val="num" w:pos="360"/>
        </w:tabs>
        <w:ind w:left="360" w:hanging="36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2F7603A8"/>
    <w:multiLevelType w:val="multilevel"/>
    <w:tmpl w:val="24FA0984"/>
    <w:lvl w:ilvl="0">
      <w:start w:val="1"/>
      <w:numFmt w:val="decimal"/>
      <w:lvlText w:val="%1."/>
      <w:lvlJc w:val="left"/>
      <w:pPr>
        <w:tabs>
          <w:tab w:val="num" w:pos="360"/>
        </w:tabs>
        <w:ind w:left="360" w:hanging="360"/>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6" w15:restartNumberingAfterBreak="0">
    <w:nsid w:val="33F03E60"/>
    <w:multiLevelType w:val="hybridMultilevel"/>
    <w:tmpl w:val="3DE8684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37CC56BB"/>
    <w:multiLevelType w:val="hybridMultilevel"/>
    <w:tmpl w:val="3676D1FA"/>
    <w:lvl w:ilvl="0" w:tplc="04090013">
      <w:start w:val="1"/>
      <w:numFmt w:val="upperRoman"/>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2C0714B"/>
    <w:multiLevelType w:val="hybridMultilevel"/>
    <w:tmpl w:val="22487F66"/>
    <w:lvl w:ilvl="0" w:tplc="0409000F">
      <w:start w:val="1"/>
      <w:numFmt w:val="decimal"/>
      <w:lvlText w:val="%1."/>
      <w:lvlJc w:val="left"/>
      <w:pPr>
        <w:ind w:left="480" w:hanging="480"/>
      </w:pPr>
    </w:lvl>
    <w:lvl w:ilvl="1" w:tplc="04090001">
      <w:start w:val="1"/>
      <w:numFmt w:val="bullet"/>
      <w:lvlText w:val=""/>
      <w:lvlJc w:val="left"/>
      <w:pPr>
        <w:ind w:left="960" w:hanging="480"/>
      </w:pPr>
      <w:rPr>
        <w:rFonts w:ascii="Wingdings" w:hAnsi="Wingding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55B7352"/>
    <w:multiLevelType w:val="hybridMultilevel"/>
    <w:tmpl w:val="B1BCFAFC"/>
    <w:lvl w:ilvl="0" w:tplc="45A64E8A">
      <w:numFmt w:val="bullet"/>
      <w:lvlText w:val=""/>
      <w:lvlJc w:val="left"/>
      <w:pPr>
        <w:tabs>
          <w:tab w:val="num" w:pos="360"/>
        </w:tabs>
        <w:ind w:left="360" w:hanging="360"/>
      </w:pPr>
      <w:rPr>
        <w:rFonts w:ascii="Symbol" w:eastAsia="新細明體" w:hAnsi="Symbol" w:cs="Times New Roman" w:hint="default"/>
        <w:b/>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0" w15:restartNumberingAfterBreak="0">
    <w:nsid w:val="462C48D9"/>
    <w:multiLevelType w:val="hybridMultilevel"/>
    <w:tmpl w:val="F16081DC"/>
    <w:lvl w:ilvl="0" w:tplc="04090001">
      <w:start w:val="1"/>
      <w:numFmt w:val="bullet"/>
      <w:lvlText w:val=""/>
      <w:lvlJc w:val="left"/>
      <w:pPr>
        <w:ind w:left="707" w:hanging="480"/>
      </w:pPr>
      <w:rPr>
        <w:rFonts w:ascii="Wingdings" w:hAnsi="Wingdings" w:hint="default"/>
      </w:rPr>
    </w:lvl>
    <w:lvl w:ilvl="1" w:tplc="04090003" w:tentative="1">
      <w:start w:val="1"/>
      <w:numFmt w:val="bullet"/>
      <w:lvlText w:val=""/>
      <w:lvlJc w:val="left"/>
      <w:pPr>
        <w:ind w:left="1187" w:hanging="480"/>
      </w:pPr>
      <w:rPr>
        <w:rFonts w:ascii="Wingdings" w:hAnsi="Wingdings" w:hint="default"/>
      </w:rPr>
    </w:lvl>
    <w:lvl w:ilvl="2" w:tplc="04090005" w:tentative="1">
      <w:start w:val="1"/>
      <w:numFmt w:val="bullet"/>
      <w:lvlText w:val=""/>
      <w:lvlJc w:val="left"/>
      <w:pPr>
        <w:ind w:left="1667" w:hanging="480"/>
      </w:pPr>
      <w:rPr>
        <w:rFonts w:ascii="Wingdings" w:hAnsi="Wingdings" w:hint="default"/>
      </w:rPr>
    </w:lvl>
    <w:lvl w:ilvl="3" w:tplc="04090001" w:tentative="1">
      <w:start w:val="1"/>
      <w:numFmt w:val="bullet"/>
      <w:lvlText w:val=""/>
      <w:lvlJc w:val="left"/>
      <w:pPr>
        <w:ind w:left="2147" w:hanging="480"/>
      </w:pPr>
      <w:rPr>
        <w:rFonts w:ascii="Wingdings" w:hAnsi="Wingdings" w:hint="default"/>
      </w:rPr>
    </w:lvl>
    <w:lvl w:ilvl="4" w:tplc="04090003" w:tentative="1">
      <w:start w:val="1"/>
      <w:numFmt w:val="bullet"/>
      <w:lvlText w:val=""/>
      <w:lvlJc w:val="left"/>
      <w:pPr>
        <w:ind w:left="2627" w:hanging="480"/>
      </w:pPr>
      <w:rPr>
        <w:rFonts w:ascii="Wingdings" w:hAnsi="Wingdings" w:hint="default"/>
      </w:rPr>
    </w:lvl>
    <w:lvl w:ilvl="5" w:tplc="04090005" w:tentative="1">
      <w:start w:val="1"/>
      <w:numFmt w:val="bullet"/>
      <w:lvlText w:val=""/>
      <w:lvlJc w:val="left"/>
      <w:pPr>
        <w:ind w:left="3107" w:hanging="480"/>
      </w:pPr>
      <w:rPr>
        <w:rFonts w:ascii="Wingdings" w:hAnsi="Wingdings" w:hint="default"/>
      </w:rPr>
    </w:lvl>
    <w:lvl w:ilvl="6" w:tplc="04090001" w:tentative="1">
      <w:start w:val="1"/>
      <w:numFmt w:val="bullet"/>
      <w:lvlText w:val=""/>
      <w:lvlJc w:val="left"/>
      <w:pPr>
        <w:ind w:left="3587" w:hanging="480"/>
      </w:pPr>
      <w:rPr>
        <w:rFonts w:ascii="Wingdings" w:hAnsi="Wingdings" w:hint="default"/>
      </w:rPr>
    </w:lvl>
    <w:lvl w:ilvl="7" w:tplc="04090003" w:tentative="1">
      <w:start w:val="1"/>
      <w:numFmt w:val="bullet"/>
      <w:lvlText w:val=""/>
      <w:lvlJc w:val="left"/>
      <w:pPr>
        <w:ind w:left="4067" w:hanging="480"/>
      </w:pPr>
      <w:rPr>
        <w:rFonts w:ascii="Wingdings" w:hAnsi="Wingdings" w:hint="default"/>
      </w:rPr>
    </w:lvl>
    <w:lvl w:ilvl="8" w:tplc="04090005" w:tentative="1">
      <w:start w:val="1"/>
      <w:numFmt w:val="bullet"/>
      <w:lvlText w:val=""/>
      <w:lvlJc w:val="left"/>
      <w:pPr>
        <w:ind w:left="4547" w:hanging="480"/>
      </w:pPr>
      <w:rPr>
        <w:rFonts w:ascii="Wingdings" w:hAnsi="Wingdings" w:hint="default"/>
      </w:rPr>
    </w:lvl>
  </w:abstractNum>
  <w:abstractNum w:abstractNumId="21" w15:restartNumberingAfterBreak="0">
    <w:nsid w:val="46631862"/>
    <w:multiLevelType w:val="hybridMultilevel"/>
    <w:tmpl w:val="1C38F25E"/>
    <w:lvl w:ilvl="0" w:tplc="8BE2D788">
      <w:start w:val="1"/>
      <w:numFmt w:val="bullet"/>
      <w:lvlText w:val=""/>
      <w:lvlJc w:val="left"/>
      <w:pPr>
        <w:tabs>
          <w:tab w:val="num" w:pos="113"/>
        </w:tabs>
        <w:ind w:left="142" w:hanging="142"/>
      </w:pPr>
      <w:rPr>
        <w:rFonts w:ascii="Symbol" w:hAnsi="Symbol" w:hint="default"/>
        <w:b/>
        <w:color w:val="auto"/>
      </w:rPr>
    </w:lvl>
    <w:lvl w:ilvl="1" w:tplc="41A6E5E8">
      <w:numFmt w:val="bullet"/>
      <w:lvlText w:val=""/>
      <w:lvlJc w:val="left"/>
      <w:pPr>
        <w:tabs>
          <w:tab w:val="num" w:pos="840"/>
        </w:tabs>
        <w:ind w:left="840" w:hanging="360"/>
      </w:pPr>
      <w:rPr>
        <w:rFonts w:ascii="Symbol" w:eastAsia="新細明體" w:hAnsi="Symbol" w:cs="Times New Roman" w:hint="default"/>
        <w:b/>
      </w:rPr>
    </w:lvl>
    <w:lvl w:ilvl="2" w:tplc="782EF04C" w:tentative="1">
      <w:start w:val="1"/>
      <w:numFmt w:val="lowerRoman"/>
      <w:lvlText w:val="%3."/>
      <w:lvlJc w:val="right"/>
      <w:pPr>
        <w:tabs>
          <w:tab w:val="num" w:pos="1440"/>
        </w:tabs>
        <w:ind w:left="1440" w:hanging="480"/>
      </w:pPr>
    </w:lvl>
    <w:lvl w:ilvl="3" w:tplc="1BDAE49A" w:tentative="1">
      <w:start w:val="1"/>
      <w:numFmt w:val="decimal"/>
      <w:lvlText w:val="%4."/>
      <w:lvlJc w:val="left"/>
      <w:pPr>
        <w:tabs>
          <w:tab w:val="num" w:pos="1920"/>
        </w:tabs>
        <w:ind w:left="1920" w:hanging="480"/>
      </w:pPr>
    </w:lvl>
    <w:lvl w:ilvl="4" w:tplc="8D0EB472" w:tentative="1">
      <w:start w:val="1"/>
      <w:numFmt w:val="ideographTraditional"/>
      <w:lvlText w:val="%5、"/>
      <w:lvlJc w:val="left"/>
      <w:pPr>
        <w:tabs>
          <w:tab w:val="num" w:pos="2400"/>
        </w:tabs>
        <w:ind w:left="2400" w:hanging="480"/>
      </w:pPr>
    </w:lvl>
    <w:lvl w:ilvl="5" w:tplc="285E04A4" w:tentative="1">
      <w:start w:val="1"/>
      <w:numFmt w:val="lowerRoman"/>
      <w:lvlText w:val="%6."/>
      <w:lvlJc w:val="right"/>
      <w:pPr>
        <w:tabs>
          <w:tab w:val="num" w:pos="2880"/>
        </w:tabs>
        <w:ind w:left="2880" w:hanging="480"/>
      </w:pPr>
    </w:lvl>
    <w:lvl w:ilvl="6" w:tplc="4F26CD24" w:tentative="1">
      <w:start w:val="1"/>
      <w:numFmt w:val="decimal"/>
      <w:lvlText w:val="%7."/>
      <w:lvlJc w:val="left"/>
      <w:pPr>
        <w:tabs>
          <w:tab w:val="num" w:pos="3360"/>
        </w:tabs>
        <w:ind w:left="3360" w:hanging="480"/>
      </w:pPr>
    </w:lvl>
    <w:lvl w:ilvl="7" w:tplc="635E7E6E" w:tentative="1">
      <w:start w:val="1"/>
      <w:numFmt w:val="ideographTraditional"/>
      <w:lvlText w:val="%8、"/>
      <w:lvlJc w:val="left"/>
      <w:pPr>
        <w:tabs>
          <w:tab w:val="num" w:pos="3840"/>
        </w:tabs>
        <w:ind w:left="3840" w:hanging="480"/>
      </w:pPr>
    </w:lvl>
    <w:lvl w:ilvl="8" w:tplc="B8BA69D8" w:tentative="1">
      <w:start w:val="1"/>
      <w:numFmt w:val="lowerRoman"/>
      <w:lvlText w:val="%9."/>
      <w:lvlJc w:val="right"/>
      <w:pPr>
        <w:tabs>
          <w:tab w:val="num" w:pos="4320"/>
        </w:tabs>
        <w:ind w:left="4320" w:hanging="480"/>
      </w:pPr>
    </w:lvl>
  </w:abstractNum>
  <w:abstractNum w:abstractNumId="22" w15:restartNumberingAfterBreak="0">
    <w:nsid w:val="4EC9481F"/>
    <w:multiLevelType w:val="hybridMultilevel"/>
    <w:tmpl w:val="04D22C82"/>
    <w:lvl w:ilvl="0" w:tplc="04090001">
      <w:start w:val="1"/>
      <w:numFmt w:val="bullet"/>
      <w:lvlText w:val=""/>
      <w:lvlJc w:val="left"/>
      <w:pPr>
        <w:ind w:left="514" w:hanging="480"/>
      </w:pPr>
      <w:rPr>
        <w:rFonts w:ascii="Wingdings" w:hAnsi="Wingdings" w:hint="default"/>
      </w:rPr>
    </w:lvl>
    <w:lvl w:ilvl="1" w:tplc="04090003" w:tentative="1">
      <w:start w:val="1"/>
      <w:numFmt w:val="bullet"/>
      <w:lvlText w:val=""/>
      <w:lvlJc w:val="left"/>
      <w:pPr>
        <w:ind w:left="994" w:hanging="480"/>
      </w:pPr>
      <w:rPr>
        <w:rFonts w:ascii="Wingdings" w:hAnsi="Wingdings" w:hint="default"/>
      </w:rPr>
    </w:lvl>
    <w:lvl w:ilvl="2" w:tplc="04090005" w:tentative="1">
      <w:start w:val="1"/>
      <w:numFmt w:val="bullet"/>
      <w:lvlText w:val=""/>
      <w:lvlJc w:val="left"/>
      <w:pPr>
        <w:ind w:left="1474" w:hanging="480"/>
      </w:pPr>
      <w:rPr>
        <w:rFonts w:ascii="Wingdings" w:hAnsi="Wingdings" w:hint="default"/>
      </w:rPr>
    </w:lvl>
    <w:lvl w:ilvl="3" w:tplc="04090001" w:tentative="1">
      <w:start w:val="1"/>
      <w:numFmt w:val="bullet"/>
      <w:lvlText w:val=""/>
      <w:lvlJc w:val="left"/>
      <w:pPr>
        <w:ind w:left="1954" w:hanging="480"/>
      </w:pPr>
      <w:rPr>
        <w:rFonts w:ascii="Wingdings" w:hAnsi="Wingdings" w:hint="default"/>
      </w:rPr>
    </w:lvl>
    <w:lvl w:ilvl="4" w:tplc="04090003" w:tentative="1">
      <w:start w:val="1"/>
      <w:numFmt w:val="bullet"/>
      <w:lvlText w:val=""/>
      <w:lvlJc w:val="left"/>
      <w:pPr>
        <w:ind w:left="2434" w:hanging="480"/>
      </w:pPr>
      <w:rPr>
        <w:rFonts w:ascii="Wingdings" w:hAnsi="Wingdings" w:hint="default"/>
      </w:rPr>
    </w:lvl>
    <w:lvl w:ilvl="5" w:tplc="04090005" w:tentative="1">
      <w:start w:val="1"/>
      <w:numFmt w:val="bullet"/>
      <w:lvlText w:val=""/>
      <w:lvlJc w:val="left"/>
      <w:pPr>
        <w:ind w:left="2914" w:hanging="480"/>
      </w:pPr>
      <w:rPr>
        <w:rFonts w:ascii="Wingdings" w:hAnsi="Wingdings" w:hint="default"/>
      </w:rPr>
    </w:lvl>
    <w:lvl w:ilvl="6" w:tplc="04090001" w:tentative="1">
      <w:start w:val="1"/>
      <w:numFmt w:val="bullet"/>
      <w:lvlText w:val=""/>
      <w:lvlJc w:val="left"/>
      <w:pPr>
        <w:ind w:left="3394" w:hanging="480"/>
      </w:pPr>
      <w:rPr>
        <w:rFonts w:ascii="Wingdings" w:hAnsi="Wingdings" w:hint="default"/>
      </w:rPr>
    </w:lvl>
    <w:lvl w:ilvl="7" w:tplc="04090003" w:tentative="1">
      <w:start w:val="1"/>
      <w:numFmt w:val="bullet"/>
      <w:lvlText w:val=""/>
      <w:lvlJc w:val="left"/>
      <w:pPr>
        <w:ind w:left="3874" w:hanging="480"/>
      </w:pPr>
      <w:rPr>
        <w:rFonts w:ascii="Wingdings" w:hAnsi="Wingdings" w:hint="default"/>
      </w:rPr>
    </w:lvl>
    <w:lvl w:ilvl="8" w:tplc="04090005" w:tentative="1">
      <w:start w:val="1"/>
      <w:numFmt w:val="bullet"/>
      <w:lvlText w:val=""/>
      <w:lvlJc w:val="left"/>
      <w:pPr>
        <w:ind w:left="4354" w:hanging="480"/>
      </w:pPr>
      <w:rPr>
        <w:rFonts w:ascii="Wingdings" w:hAnsi="Wingdings" w:hint="default"/>
      </w:rPr>
    </w:lvl>
  </w:abstractNum>
  <w:abstractNum w:abstractNumId="23" w15:restartNumberingAfterBreak="0">
    <w:nsid w:val="4EEB434A"/>
    <w:multiLevelType w:val="hybridMultilevel"/>
    <w:tmpl w:val="3B82529A"/>
    <w:lvl w:ilvl="0" w:tplc="B1129DB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F89741C"/>
    <w:multiLevelType w:val="hybridMultilevel"/>
    <w:tmpl w:val="673A93EA"/>
    <w:lvl w:ilvl="0" w:tplc="FFFFFFFF">
      <w:start w:val="1"/>
      <w:numFmt w:val="ideographTraditional"/>
      <w:lvlText w:val="%1部."/>
      <w:lvlJc w:val="left"/>
      <w:pPr>
        <w:tabs>
          <w:tab w:val="num" w:pos="780"/>
        </w:tabs>
        <w:ind w:left="780" w:hanging="780"/>
      </w:pPr>
      <w:rPr>
        <w:rFonts w:hint="default"/>
        <w:b/>
      </w:rPr>
    </w:lvl>
    <w:lvl w:ilvl="1" w:tplc="FFFFFFFF">
      <w:start w:val="1"/>
      <w:numFmt w:val="bullet"/>
      <w:lvlText w:val=""/>
      <w:lvlJc w:val="left"/>
      <w:pPr>
        <w:tabs>
          <w:tab w:val="num" w:pos="960"/>
        </w:tabs>
        <w:ind w:left="960" w:hanging="480"/>
      </w:pPr>
      <w:rPr>
        <w:rFonts w:ascii="Wingdings" w:hAnsi="Wingdings" w:hint="default"/>
        <w:b/>
        <w:sz w:val="24"/>
        <w:szCs w:val="24"/>
      </w:r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5" w15:restartNumberingAfterBreak="0">
    <w:nsid w:val="52971ED8"/>
    <w:multiLevelType w:val="hybridMultilevel"/>
    <w:tmpl w:val="F31ABB56"/>
    <w:lvl w:ilvl="0" w:tplc="826270BC">
      <w:start w:val="1"/>
      <w:numFmt w:val="decimal"/>
      <w:lvlText w:val="%1"/>
      <w:lvlJc w:val="left"/>
      <w:pPr>
        <w:tabs>
          <w:tab w:val="num" w:pos="360"/>
        </w:tabs>
        <w:ind w:left="360" w:hanging="360"/>
      </w:pPr>
      <w:rPr>
        <w:rFonts w:hint="default"/>
      </w:rPr>
    </w:lvl>
    <w:lvl w:ilvl="1" w:tplc="606EB546">
      <w:numFmt w:val="none"/>
      <w:lvlText w:val=""/>
      <w:lvlJc w:val="left"/>
      <w:pPr>
        <w:tabs>
          <w:tab w:val="num" w:pos="360"/>
        </w:tabs>
      </w:pPr>
    </w:lvl>
    <w:lvl w:ilvl="2" w:tplc="DA84AD4E">
      <w:numFmt w:val="none"/>
      <w:lvlText w:val=""/>
      <w:lvlJc w:val="left"/>
      <w:pPr>
        <w:tabs>
          <w:tab w:val="num" w:pos="360"/>
        </w:tabs>
      </w:pPr>
    </w:lvl>
    <w:lvl w:ilvl="3" w:tplc="17D81D0C">
      <w:numFmt w:val="none"/>
      <w:lvlText w:val=""/>
      <w:lvlJc w:val="left"/>
      <w:pPr>
        <w:tabs>
          <w:tab w:val="num" w:pos="360"/>
        </w:tabs>
      </w:pPr>
    </w:lvl>
    <w:lvl w:ilvl="4" w:tplc="9CDC1986">
      <w:numFmt w:val="none"/>
      <w:lvlText w:val=""/>
      <w:lvlJc w:val="left"/>
      <w:pPr>
        <w:tabs>
          <w:tab w:val="num" w:pos="360"/>
        </w:tabs>
      </w:pPr>
    </w:lvl>
    <w:lvl w:ilvl="5" w:tplc="6ABC25B8">
      <w:numFmt w:val="none"/>
      <w:lvlText w:val=""/>
      <w:lvlJc w:val="left"/>
      <w:pPr>
        <w:tabs>
          <w:tab w:val="num" w:pos="360"/>
        </w:tabs>
      </w:pPr>
    </w:lvl>
    <w:lvl w:ilvl="6" w:tplc="7728D46E">
      <w:numFmt w:val="none"/>
      <w:lvlText w:val=""/>
      <w:lvlJc w:val="left"/>
      <w:pPr>
        <w:tabs>
          <w:tab w:val="num" w:pos="360"/>
        </w:tabs>
      </w:pPr>
    </w:lvl>
    <w:lvl w:ilvl="7" w:tplc="2328FE34">
      <w:numFmt w:val="none"/>
      <w:lvlText w:val=""/>
      <w:lvlJc w:val="left"/>
      <w:pPr>
        <w:tabs>
          <w:tab w:val="num" w:pos="360"/>
        </w:tabs>
      </w:pPr>
    </w:lvl>
    <w:lvl w:ilvl="8" w:tplc="B21EB63A">
      <w:numFmt w:val="none"/>
      <w:lvlText w:val=""/>
      <w:lvlJc w:val="left"/>
      <w:pPr>
        <w:tabs>
          <w:tab w:val="num" w:pos="360"/>
        </w:tabs>
      </w:pPr>
    </w:lvl>
  </w:abstractNum>
  <w:abstractNum w:abstractNumId="26" w15:restartNumberingAfterBreak="0">
    <w:nsid w:val="548A7767"/>
    <w:multiLevelType w:val="hybridMultilevel"/>
    <w:tmpl w:val="3D30B44C"/>
    <w:lvl w:ilvl="0" w:tplc="FFFFFFFF">
      <w:start w:val="1"/>
      <w:numFmt w:val="lowerRoman"/>
      <w:lvlText w:val="%1."/>
      <w:lvlJc w:val="left"/>
      <w:pPr>
        <w:tabs>
          <w:tab w:val="num" w:pos="480"/>
        </w:tabs>
        <w:ind w:left="480" w:hanging="48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7" w15:restartNumberingAfterBreak="0">
    <w:nsid w:val="59D51B7A"/>
    <w:multiLevelType w:val="hybridMultilevel"/>
    <w:tmpl w:val="818EAAE2"/>
    <w:lvl w:ilvl="0" w:tplc="FFFFFFFF">
      <w:start w:val="1"/>
      <w:numFmt w:val="lowerRoman"/>
      <w:lvlText w:val="%1."/>
      <w:lvlJc w:val="left"/>
      <w:pPr>
        <w:tabs>
          <w:tab w:val="num" w:pos="480"/>
        </w:tabs>
        <w:ind w:left="480" w:hanging="48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8" w15:restartNumberingAfterBreak="0">
    <w:nsid w:val="5E21671F"/>
    <w:multiLevelType w:val="multilevel"/>
    <w:tmpl w:val="A2C84F52"/>
    <w:lvl w:ilvl="0">
      <w:start w:val="1"/>
      <w:numFmt w:val="decimal"/>
      <w:lvlText w:val="%1."/>
      <w:lvlJc w:val="left"/>
      <w:pPr>
        <w:tabs>
          <w:tab w:val="num" w:pos="360"/>
        </w:tabs>
        <w:ind w:left="360" w:hanging="360"/>
      </w:pPr>
      <w:rPr>
        <w:rFonts w:hint="default"/>
      </w:rPr>
    </w:lvl>
    <w:lvl w:ilvl="1">
      <w:start w:val="1"/>
      <w:numFmt w:val="ideographTraditional"/>
      <w:lvlText w:val="%2、"/>
      <w:lvlJc w:val="left"/>
      <w:pPr>
        <w:tabs>
          <w:tab w:val="num" w:pos="526"/>
        </w:tabs>
        <w:ind w:left="526" w:hanging="480"/>
      </w:pPr>
    </w:lvl>
    <w:lvl w:ilvl="2">
      <w:start w:val="1"/>
      <w:numFmt w:val="lowerRoman"/>
      <w:lvlText w:val="%3."/>
      <w:lvlJc w:val="right"/>
      <w:pPr>
        <w:tabs>
          <w:tab w:val="num" w:pos="1006"/>
        </w:tabs>
        <w:ind w:left="1006" w:hanging="480"/>
      </w:pPr>
    </w:lvl>
    <w:lvl w:ilvl="3">
      <w:start w:val="1"/>
      <w:numFmt w:val="decimal"/>
      <w:lvlText w:val="%4."/>
      <w:lvlJc w:val="left"/>
      <w:pPr>
        <w:tabs>
          <w:tab w:val="num" w:pos="1486"/>
        </w:tabs>
        <w:ind w:left="1486" w:hanging="480"/>
      </w:pPr>
    </w:lvl>
    <w:lvl w:ilvl="4">
      <w:start w:val="1"/>
      <w:numFmt w:val="ideographTraditional"/>
      <w:lvlText w:val="%5、"/>
      <w:lvlJc w:val="left"/>
      <w:pPr>
        <w:tabs>
          <w:tab w:val="num" w:pos="1966"/>
        </w:tabs>
        <w:ind w:left="1966" w:hanging="480"/>
      </w:pPr>
    </w:lvl>
    <w:lvl w:ilvl="5">
      <w:start w:val="1"/>
      <w:numFmt w:val="lowerRoman"/>
      <w:lvlText w:val="%6."/>
      <w:lvlJc w:val="right"/>
      <w:pPr>
        <w:tabs>
          <w:tab w:val="num" w:pos="2446"/>
        </w:tabs>
        <w:ind w:left="2446" w:hanging="480"/>
      </w:pPr>
    </w:lvl>
    <w:lvl w:ilvl="6">
      <w:start w:val="1"/>
      <w:numFmt w:val="decimal"/>
      <w:lvlText w:val="%7."/>
      <w:lvlJc w:val="left"/>
      <w:pPr>
        <w:tabs>
          <w:tab w:val="num" w:pos="2926"/>
        </w:tabs>
        <w:ind w:left="2926" w:hanging="480"/>
      </w:pPr>
    </w:lvl>
    <w:lvl w:ilvl="7">
      <w:start w:val="1"/>
      <w:numFmt w:val="ideographTraditional"/>
      <w:lvlText w:val="%8、"/>
      <w:lvlJc w:val="left"/>
      <w:pPr>
        <w:tabs>
          <w:tab w:val="num" w:pos="3406"/>
        </w:tabs>
        <w:ind w:left="3406" w:hanging="480"/>
      </w:pPr>
    </w:lvl>
    <w:lvl w:ilvl="8">
      <w:start w:val="1"/>
      <w:numFmt w:val="lowerRoman"/>
      <w:lvlText w:val="%9."/>
      <w:lvlJc w:val="right"/>
      <w:pPr>
        <w:tabs>
          <w:tab w:val="num" w:pos="3886"/>
        </w:tabs>
        <w:ind w:left="3886" w:hanging="480"/>
      </w:pPr>
    </w:lvl>
  </w:abstractNum>
  <w:abstractNum w:abstractNumId="29" w15:restartNumberingAfterBreak="0">
    <w:nsid w:val="606B423E"/>
    <w:multiLevelType w:val="hybridMultilevel"/>
    <w:tmpl w:val="51302016"/>
    <w:lvl w:ilvl="0" w:tplc="04090013">
      <w:start w:val="1"/>
      <w:numFmt w:val="upperRoman"/>
      <w:lvlText w:val="%1."/>
      <w:lvlJc w:val="left"/>
      <w:pPr>
        <w:ind w:left="960" w:hanging="480"/>
      </w:pPr>
    </w:lvl>
    <w:lvl w:ilvl="1" w:tplc="BA5ABB40">
      <w:start w:val="1"/>
      <w:numFmt w:val="decimal"/>
      <w:lvlText w:val="%2."/>
      <w:lvlJc w:val="left"/>
      <w:pPr>
        <w:ind w:left="1440" w:hanging="480"/>
      </w:pPr>
      <w:rPr>
        <w:rFonts w:hint="eastAsia"/>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0" w15:restartNumberingAfterBreak="0">
    <w:nsid w:val="60FE4327"/>
    <w:multiLevelType w:val="hybridMultilevel"/>
    <w:tmpl w:val="ED64B00E"/>
    <w:lvl w:ilvl="0" w:tplc="04090001">
      <w:start w:val="1"/>
      <w:numFmt w:val="bullet"/>
      <w:lvlText w:val=""/>
      <w:lvlJc w:val="left"/>
      <w:pPr>
        <w:ind w:left="960" w:hanging="480"/>
      </w:pPr>
      <w:rPr>
        <w:rFonts w:ascii="Wingdings" w:hAnsi="Wingdings" w:hint="default"/>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1" w15:restartNumberingAfterBreak="0">
    <w:nsid w:val="641678B6"/>
    <w:multiLevelType w:val="hybridMultilevel"/>
    <w:tmpl w:val="4B86E76E"/>
    <w:lvl w:ilvl="0" w:tplc="04090001">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32" w15:restartNumberingAfterBreak="0">
    <w:nsid w:val="6A0F19E1"/>
    <w:multiLevelType w:val="hybridMultilevel"/>
    <w:tmpl w:val="EDB03E94"/>
    <w:lvl w:ilvl="0" w:tplc="FFFFFFFF">
      <w:numFmt w:val="bullet"/>
      <w:lvlText w:val=""/>
      <w:lvlJc w:val="left"/>
      <w:pPr>
        <w:tabs>
          <w:tab w:val="num" w:pos="360"/>
        </w:tabs>
        <w:ind w:left="360" w:hanging="360"/>
      </w:pPr>
      <w:rPr>
        <w:rFonts w:ascii="Symbol" w:eastAsia="新細明體" w:hAnsi="Symbol" w:cs="Times New Roman" w:hint="default"/>
        <w:b/>
      </w:rPr>
    </w:lvl>
    <w:lvl w:ilvl="1" w:tplc="FFFFFFFF">
      <w:numFmt w:val="bullet"/>
      <w:lvlText w:val=""/>
      <w:lvlJc w:val="left"/>
      <w:pPr>
        <w:tabs>
          <w:tab w:val="num" w:pos="840"/>
        </w:tabs>
        <w:ind w:left="840" w:hanging="360"/>
      </w:pPr>
      <w:rPr>
        <w:rFonts w:ascii="Symbol" w:eastAsia="新細明體" w:hAnsi="Symbol" w:cs="Times New Roman" w:hint="default"/>
        <w:b/>
      </w:r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3" w15:restartNumberingAfterBreak="0">
    <w:nsid w:val="6C8F6FCD"/>
    <w:multiLevelType w:val="hybridMultilevel"/>
    <w:tmpl w:val="5E10273E"/>
    <w:lvl w:ilvl="0" w:tplc="04090001">
      <w:start w:val="1"/>
      <w:numFmt w:val="bullet"/>
      <w:lvlText w:val=""/>
      <w:lvlJc w:val="left"/>
      <w:pPr>
        <w:ind w:left="624" w:hanging="480"/>
      </w:pPr>
      <w:rPr>
        <w:rFonts w:ascii="Wingdings" w:hAnsi="Wingdings" w:hint="default"/>
      </w:rPr>
    </w:lvl>
    <w:lvl w:ilvl="1" w:tplc="04090003" w:tentative="1">
      <w:start w:val="1"/>
      <w:numFmt w:val="bullet"/>
      <w:lvlText w:val=""/>
      <w:lvlJc w:val="left"/>
      <w:pPr>
        <w:ind w:left="1104" w:hanging="480"/>
      </w:pPr>
      <w:rPr>
        <w:rFonts w:ascii="Wingdings" w:hAnsi="Wingdings" w:hint="default"/>
      </w:rPr>
    </w:lvl>
    <w:lvl w:ilvl="2" w:tplc="04090005" w:tentative="1">
      <w:start w:val="1"/>
      <w:numFmt w:val="bullet"/>
      <w:lvlText w:val=""/>
      <w:lvlJc w:val="left"/>
      <w:pPr>
        <w:ind w:left="1584" w:hanging="480"/>
      </w:pPr>
      <w:rPr>
        <w:rFonts w:ascii="Wingdings" w:hAnsi="Wingdings" w:hint="default"/>
      </w:rPr>
    </w:lvl>
    <w:lvl w:ilvl="3" w:tplc="04090001" w:tentative="1">
      <w:start w:val="1"/>
      <w:numFmt w:val="bullet"/>
      <w:lvlText w:val=""/>
      <w:lvlJc w:val="left"/>
      <w:pPr>
        <w:ind w:left="2064" w:hanging="480"/>
      </w:pPr>
      <w:rPr>
        <w:rFonts w:ascii="Wingdings" w:hAnsi="Wingdings" w:hint="default"/>
      </w:rPr>
    </w:lvl>
    <w:lvl w:ilvl="4" w:tplc="04090003" w:tentative="1">
      <w:start w:val="1"/>
      <w:numFmt w:val="bullet"/>
      <w:lvlText w:val=""/>
      <w:lvlJc w:val="left"/>
      <w:pPr>
        <w:ind w:left="2544" w:hanging="480"/>
      </w:pPr>
      <w:rPr>
        <w:rFonts w:ascii="Wingdings" w:hAnsi="Wingdings" w:hint="default"/>
      </w:rPr>
    </w:lvl>
    <w:lvl w:ilvl="5" w:tplc="04090005" w:tentative="1">
      <w:start w:val="1"/>
      <w:numFmt w:val="bullet"/>
      <w:lvlText w:val=""/>
      <w:lvlJc w:val="left"/>
      <w:pPr>
        <w:ind w:left="3024" w:hanging="480"/>
      </w:pPr>
      <w:rPr>
        <w:rFonts w:ascii="Wingdings" w:hAnsi="Wingdings" w:hint="default"/>
      </w:rPr>
    </w:lvl>
    <w:lvl w:ilvl="6" w:tplc="04090001" w:tentative="1">
      <w:start w:val="1"/>
      <w:numFmt w:val="bullet"/>
      <w:lvlText w:val=""/>
      <w:lvlJc w:val="left"/>
      <w:pPr>
        <w:ind w:left="3504" w:hanging="480"/>
      </w:pPr>
      <w:rPr>
        <w:rFonts w:ascii="Wingdings" w:hAnsi="Wingdings" w:hint="default"/>
      </w:rPr>
    </w:lvl>
    <w:lvl w:ilvl="7" w:tplc="04090003" w:tentative="1">
      <w:start w:val="1"/>
      <w:numFmt w:val="bullet"/>
      <w:lvlText w:val=""/>
      <w:lvlJc w:val="left"/>
      <w:pPr>
        <w:ind w:left="3984" w:hanging="480"/>
      </w:pPr>
      <w:rPr>
        <w:rFonts w:ascii="Wingdings" w:hAnsi="Wingdings" w:hint="default"/>
      </w:rPr>
    </w:lvl>
    <w:lvl w:ilvl="8" w:tplc="04090005" w:tentative="1">
      <w:start w:val="1"/>
      <w:numFmt w:val="bullet"/>
      <w:lvlText w:val=""/>
      <w:lvlJc w:val="left"/>
      <w:pPr>
        <w:ind w:left="4464" w:hanging="480"/>
      </w:pPr>
      <w:rPr>
        <w:rFonts w:ascii="Wingdings" w:hAnsi="Wingdings" w:hint="default"/>
      </w:rPr>
    </w:lvl>
  </w:abstractNum>
  <w:abstractNum w:abstractNumId="34" w15:restartNumberingAfterBreak="0">
    <w:nsid w:val="7A9F6E01"/>
    <w:multiLevelType w:val="hybridMultilevel"/>
    <w:tmpl w:val="37645286"/>
    <w:lvl w:ilvl="0" w:tplc="A56A579C">
      <w:start w:val="1"/>
      <w:numFmt w:val="decimal"/>
      <w:lvlText w:val="%1"/>
      <w:lvlJc w:val="left"/>
      <w:pPr>
        <w:tabs>
          <w:tab w:val="num" w:pos="360"/>
        </w:tabs>
        <w:ind w:left="360" w:hanging="360"/>
      </w:pPr>
      <w:rPr>
        <w:rFonts w:hint="default"/>
      </w:rPr>
    </w:lvl>
    <w:lvl w:ilvl="1" w:tplc="0B38E52E">
      <w:start w:val="1"/>
      <w:numFmt w:val="bullet"/>
      <w:lvlText w:val=""/>
      <w:lvlJc w:val="left"/>
      <w:pPr>
        <w:tabs>
          <w:tab w:val="num" w:pos="593"/>
        </w:tabs>
        <w:ind w:left="622" w:hanging="142"/>
      </w:pPr>
      <w:rPr>
        <w:rFonts w:ascii="Symbol" w:hAnsi="Symbol"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 w15:restartNumberingAfterBreak="0">
    <w:nsid w:val="7C9A006F"/>
    <w:multiLevelType w:val="hybridMultilevel"/>
    <w:tmpl w:val="A2C84F52"/>
    <w:lvl w:ilvl="0" w:tplc="194257A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526"/>
        </w:tabs>
        <w:ind w:left="526" w:hanging="480"/>
      </w:pPr>
    </w:lvl>
    <w:lvl w:ilvl="2" w:tplc="0409001B" w:tentative="1">
      <w:start w:val="1"/>
      <w:numFmt w:val="lowerRoman"/>
      <w:lvlText w:val="%3."/>
      <w:lvlJc w:val="right"/>
      <w:pPr>
        <w:tabs>
          <w:tab w:val="num" w:pos="1006"/>
        </w:tabs>
        <w:ind w:left="1006" w:hanging="480"/>
      </w:pPr>
    </w:lvl>
    <w:lvl w:ilvl="3" w:tplc="0409000F" w:tentative="1">
      <w:start w:val="1"/>
      <w:numFmt w:val="decimal"/>
      <w:lvlText w:val="%4."/>
      <w:lvlJc w:val="left"/>
      <w:pPr>
        <w:tabs>
          <w:tab w:val="num" w:pos="1486"/>
        </w:tabs>
        <w:ind w:left="1486" w:hanging="480"/>
      </w:pPr>
    </w:lvl>
    <w:lvl w:ilvl="4" w:tplc="04090019" w:tentative="1">
      <w:start w:val="1"/>
      <w:numFmt w:val="ideographTraditional"/>
      <w:lvlText w:val="%5、"/>
      <w:lvlJc w:val="left"/>
      <w:pPr>
        <w:tabs>
          <w:tab w:val="num" w:pos="1966"/>
        </w:tabs>
        <w:ind w:left="1966" w:hanging="480"/>
      </w:pPr>
    </w:lvl>
    <w:lvl w:ilvl="5" w:tplc="0409001B" w:tentative="1">
      <w:start w:val="1"/>
      <w:numFmt w:val="lowerRoman"/>
      <w:lvlText w:val="%6."/>
      <w:lvlJc w:val="right"/>
      <w:pPr>
        <w:tabs>
          <w:tab w:val="num" w:pos="2446"/>
        </w:tabs>
        <w:ind w:left="2446" w:hanging="480"/>
      </w:pPr>
    </w:lvl>
    <w:lvl w:ilvl="6" w:tplc="0409000F" w:tentative="1">
      <w:start w:val="1"/>
      <w:numFmt w:val="decimal"/>
      <w:lvlText w:val="%7."/>
      <w:lvlJc w:val="left"/>
      <w:pPr>
        <w:tabs>
          <w:tab w:val="num" w:pos="2926"/>
        </w:tabs>
        <w:ind w:left="2926" w:hanging="480"/>
      </w:pPr>
    </w:lvl>
    <w:lvl w:ilvl="7" w:tplc="04090019" w:tentative="1">
      <w:start w:val="1"/>
      <w:numFmt w:val="ideographTraditional"/>
      <w:lvlText w:val="%8、"/>
      <w:lvlJc w:val="left"/>
      <w:pPr>
        <w:tabs>
          <w:tab w:val="num" w:pos="3406"/>
        </w:tabs>
        <w:ind w:left="3406" w:hanging="480"/>
      </w:pPr>
    </w:lvl>
    <w:lvl w:ilvl="8" w:tplc="0409001B" w:tentative="1">
      <w:start w:val="1"/>
      <w:numFmt w:val="lowerRoman"/>
      <w:lvlText w:val="%9."/>
      <w:lvlJc w:val="right"/>
      <w:pPr>
        <w:tabs>
          <w:tab w:val="num" w:pos="3886"/>
        </w:tabs>
        <w:ind w:left="3886" w:hanging="480"/>
      </w:pPr>
    </w:lvl>
  </w:abstractNum>
  <w:abstractNum w:abstractNumId="36" w15:restartNumberingAfterBreak="0">
    <w:nsid w:val="7D9871B8"/>
    <w:multiLevelType w:val="multilevel"/>
    <w:tmpl w:val="E9E47466"/>
    <w:lvl w:ilvl="0">
      <w:start w:val="1"/>
      <w:numFmt w:val="decimal"/>
      <w:lvlText w:val="%1."/>
      <w:lvlJc w:val="left"/>
      <w:pPr>
        <w:tabs>
          <w:tab w:val="num" w:pos="360"/>
        </w:tabs>
        <w:ind w:left="360" w:hanging="360"/>
      </w:pPr>
      <w:rPr>
        <w:rFonts w:hint="default"/>
      </w:rPr>
    </w:lvl>
    <w:lvl w:ilvl="1">
      <w:start w:val="1"/>
      <w:numFmt w:val="ideographTraditional"/>
      <w:lvlText w:val="%2、"/>
      <w:lvlJc w:val="left"/>
      <w:pPr>
        <w:tabs>
          <w:tab w:val="num" w:pos="526"/>
        </w:tabs>
        <w:ind w:left="526" w:hanging="480"/>
      </w:pPr>
    </w:lvl>
    <w:lvl w:ilvl="2">
      <w:start w:val="1"/>
      <w:numFmt w:val="lowerRoman"/>
      <w:lvlText w:val="%3."/>
      <w:lvlJc w:val="right"/>
      <w:pPr>
        <w:tabs>
          <w:tab w:val="num" w:pos="1006"/>
        </w:tabs>
        <w:ind w:left="1006" w:hanging="480"/>
      </w:pPr>
    </w:lvl>
    <w:lvl w:ilvl="3">
      <w:start w:val="1"/>
      <w:numFmt w:val="decimal"/>
      <w:lvlText w:val="%4."/>
      <w:lvlJc w:val="left"/>
      <w:pPr>
        <w:tabs>
          <w:tab w:val="num" w:pos="1486"/>
        </w:tabs>
        <w:ind w:left="1486" w:hanging="480"/>
      </w:pPr>
    </w:lvl>
    <w:lvl w:ilvl="4">
      <w:start w:val="1"/>
      <w:numFmt w:val="ideographTraditional"/>
      <w:lvlText w:val="%5、"/>
      <w:lvlJc w:val="left"/>
      <w:pPr>
        <w:tabs>
          <w:tab w:val="num" w:pos="1966"/>
        </w:tabs>
        <w:ind w:left="1966" w:hanging="480"/>
      </w:pPr>
    </w:lvl>
    <w:lvl w:ilvl="5">
      <w:start w:val="1"/>
      <w:numFmt w:val="lowerRoman"/>
      <w:lvlText w:val="%6."/>
      <w:lvlJc w:val="right"/>
      <w:pPr>
        <w:tabs>
          <w:tab w:val="num" w:pos="2446"/>
        </w:tabs>
        <w:ind w:left="2446" w:hanging="480"/>
      </w:pPr>
    </w:lvl>
    <w:lvl w:ilvl="6">
      <w:start w:val="1"/>
      <w:numFmt w:val="decimal"/>
      <w:lvlText w:val="%7."/>
      <w:lvlJc w:val="left"/>
      <w:pPr>
        <w:tabs>
          <w:tab w:val="num" w:pos="2926"/>
        </w:tabs>
        <w:ind w:left="2926" w:hanging="480"/>
      </w:pPr>
    </w:lvl>
    <w:lvl w:ilvl="7">
      <w:start w:val="1"/>
      <w:numFmt w:val="ideographTraditional"/>
      <w:lvlText w:val="%8、"/>
      <w:lvlJc w:val="left"/>
      <w:pPr>
        <w:tabs>
          <w:tab w:val="num" w:pos="3406"/>
        </w:tabs>
        <w:ind w:left="3406" w:hanging="480"/>
      </w:pPr>
    </w:lvl>
    <w:lvl w:ilvl="8">
      <w:start w:val="1"/>
      <w:numFmt w:val="lowerRoman"/>
      <w:lvlText w:val="%9."/>
      <w:lvlJc w:val="right"/>
      <w:pPr>
        <w:tabs>
          <w:tab w:val="num" w:pos="3886"/>
        </w:tabs>
        <w:ind w:left="3886" w:hanging="480"/>
      </w:pPr>
    </w:lvl>
  </w:abstractNum>
  <w:abstractNum w:abstractNumId="37" w15:restartNumberingAfterBreak="0">
    <w:nsid w:val="7F1F23FE"/>
    <w:multiLevelType w:val="hybridMultilevel"/>
    <w:tmpl w:val="0DB4ED70"/>
    <w:lvl w:ilvl="0" w:tplc="FFFFFFFF">
      <w:start w:val="1"/>
      <w:numFmt w:val="lowerRoman"/>
      <w:lvlText w:val="%1."/>
      <w:lvlJc w:val="left"/>
      <w:pPr>
        <w:tabs>
          <w:tab w:val="num" w:pos="480"/>
        </w:tabs>
        <w:ind w:left="480" w:hanging="48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num w:numId="1">
    <w:abstractNumId w:val="24"/>
  </w:num>
  <w:num w:numId="2">
    <w:abstractNumId w:val="26"/>
  </w:num>
  <w:num w:numId="3">
    <w:abstractNumId w:val="37"/>
  </w:num>
  <w:num w:numId="4">
    <w:abstractNumId w:val="5"/>
  </w:num>
  <w:num w:numId="5">
    <w:abstractNumId w:val="13"/>
  </w:num>
  <w:num w:numId="6">
    <w:abstractNumId w:val="27"/>
  </w:num>
  <w:num w:numId="7">
    <w:abstractNumId w:val="32"/>
  </w:num>
  <w:num w:numId="8">
    <w:abstractNumId w:val="3"/>
  </w:num>
  <w:num w:numId="9">
    <w:abstractNumId w:val="19"/>
  </w:num>
  <w:num w:numId="10">
    <w:abstractNumId w:val="21"/>
  </w:num>
  <w:num w:numId="11">
    <w:abstractNumId w:val="4"/>
  </w:num>
  <w:num w:numId="12">
    <w:abstractNumId w:val="10"/>
  </w:num>
  <w:num w:numId="13">
    <w:abstractNumId w:val="9"/>
  </w:num>
  <w:num w:numId="14">
    <w:abstractNumId w:val="36"/>
  </w:num>
  <w:num w:numId="15">
    <w:abstractNumId w:val="35"/>
  </w:num>
  <w:num w:numId="16">
    <w:abstractNumId w:val="15"/>
  </w:num>
  <w:num w:numId="17">
    <w:abstractNumId w:val="34"/>
  </w:num>
  <w:num w:numId="18">
    <w:abstractNumId w:val="1"/>
  </w:num>
  <w:num w:numId="19">
    <w:abstractNumId w:val="14"/>
  </w:num>
  <w:num w:numId="20">
    <w:abstractNumId w:val="28"/>
  </w:num>
  <w:num w:numId="21">
    <w:abstractNumId w:val="25"/>
  </w:num>
  <w:num w:numId="22">
    <w:abstractNumId w:val="7"/>
  </w:num>
  <w:num w:numId="23">
    <w:abstractNumId w:val="2"/>
  </w:num>
  <w:num w:numId="24">
    <w:abstractNumId w:val="12"/>
  </w:num>
  <w:num w:numId="25">
    <w:abstractNumId w:val="33"/>
  </w:num>
  <w:num w:numId="26">
    <w:abstractNumId w:val="22"/>
  </w:num>
  <w:num w:numId="27">
    <w:abstractNumId w:val="20"/>
  </w:num>
  <w:num w:numId="28">
    <w:abstractNumId w:val="16"/>
  </w:num>
  <w:num w:numId="29">
    <w:abstractNumId w:val="6"/>
  </w:num>
  <w:num w:numId="30">
    <w:abstractNumId w:val="30"/>
  </w:num>
  <w:num w:numId="31">
    <w:abstractNumId w:val="18"/>
  </w:num>
  <w:num w:numId="32">
    <w:abstractNumId w:val="31"/>
  </w:num>
  <w:num w:numId="33">
    <w:abstractNumId w:val="11"/>
  </w:num>
  <w:num w:numId="34">
    <w:abstractNumId w:val="23"/>
  </w:num>
  <w:num w:numId="35">
    <w:abstractNumId w:val="29"/>
  </w:num>
  <w:num w:numId="36">
    <w:abstractNumId w:val="0"/>
  </w:num>
  <w:num w:numId="37">
    <w:abstractNumId w:val="8"/>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hideSpellingErrors/>
  <w:hideGrammaticalErrors/>
  <w:activeWritingStyle w:appName="MSWord" w:lang="en-US" w:vendorID="64" w:dllVersion="6" w:nlCheck="1" w:checkStyle="0"/>
  <w:activeWritingStyle w:appName="MSWord" w:lang="zh-HK" w:vendorID="64" w:dllVersion="5" w:nlCheck="1" w:checkStyle="1"/>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1331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0CA"/>
    <w:rsid w:val="000026D3"/>
    <w:rsid w:val="00003D7A"/>
    <w:rsid w:val="00010B0B"/>
    <w:rsid w:val="000129AC"/>
    <w:rsid w:val="00016285"/>
    <w:rsid w:val="0001798D"/>
    <w:rsid w:val="00024AF3"/>
    <w:rsid w:val="000437D7"/>
    <w:rsid w:val="00043BBD"/>
    <w:rsid w:val="000440F7"/>
    <w:rsid w:val="000522CB"/>
    <w:rsid w:val="00053D29"/>
    <w:rsid w:val="0006384E"/>
    <w:rsid w:val="00080433"/>
    <w:rsid w:val="0008765D"/>
    <w:rsid w:val="000936C0"/>
    <w:rsid w:val="00095912"/>
    <w:rsid w:val="00096DEC"/>
    <w:rsid w:val="000A029B"/>
    <w:rsid w:val="000A0C17"/>
    <w:rsid w:val="000A210C"/>
    <w:rsid w:val="000A7D89"/>
    <w:rsid w:val="000B6D84"/>
    <w:rsid w:val="000B7F93"/>
    <w:rsid w:val="000C79D0"/>
    <w:rsid w:val="000D6597"/>
    <w:rsid w:val="000D7203"/>
    <w:rsid w:val="000E39EF"/>
    <w:rsid w:val="000F748E"/>
    <w:rsid w:val="00102A7F"/>
    <w:rsid w:val="00104491"/>
    <w:rsid w:val="00116AD1"/>
    <w:rsid w:val="00122018"/>
    <w:rsid w:val="0012714D"/>
    <w:rsid w:val="00131356"/>
    <w:rsid w:val="00137377"/>
    <w:rsid w:val="00140550"/>
    <w:rsid w:val="00143960"/>
    <w:rsid w:val="001561F4"/>
    <w:rsid w:val="00162857"/>
    <w:rsid w:val="00166BAF"/>
    <w:rsid w:val="00172357"/>
    <w:rsid w:val="0017314C"/>
    <w:rsid w:val="00175E63"/>
    <w:rsid w:val="00184E80"/>
    <w:rsid w:val="0019021B"/>
    <w:rsid w:val="001905BB"/>
    <w:rsid w:val="00192D58"/>
    <w:rsid w:val="001A0B66"/>
    <w:rsid w:val="001A3B87"/>
    <w:rsid w:val="001B69D0"/>
    <w:rsid w:val="001C53CA"/>
    <w:rsid w:val="001C7708"/>
    <w:rsid w:val="001D6059"/>
    <w:rsid w:val="001E519E"/>
    <w:rsid w:val="001E6011"/>
    <w:rsid w:val="001E61D9"/>
    <w:rsid w:val="001F11F2"/>
    <w:rsid w:val="001F1C3D"/>
    <w:rsid w:val="001F5F5A"/>
    <w:rsid w:val="002009EB"/>
    <w:rsid w:val="00204C28"/>
    <w:rsid w:val="00207983"/>
    <w:rsid w:val="00207AFE"/>
    <w:rsid w:val="0021028A"/>
    <w:rsid w:val="00212223"/>
    <w:rsid w:val="0021511D"/>
    <w:rsid w:val="00221907"/>
    <w:rsid w:val="00223E21"/>
    <w:rsid w:val="00224C57"/>
    <w:rsid w:val="00224D07"/>
    <w:rsid w:val="0023463C"/>
    <w:rsid w:val="00235968"/>
    <w:rsid w:val="00236951"/>
    <w:rsid w:val="00236DDE"/>
    <w:rsid w:val="0025074C"/>
    <w:rsid w:val="002542E7"/>
    <w:rsid w:val="00256198"/>
    <w:rsid w:val="00265B26"/>
    <w:rsid w:val="00267D77"/>
    <w:rsid w:val="00270AC3"/>
    <w:rsid w:val="00276967"/>
    <w:rsid w:val="00285459"/>
    <w:rsid w:val="00285701"/>
    <w:rsid w:val="002859F0"/>
    <w:rsid w:val="00290952"/>
    <w:rsid w:val="00292435"/>
    <w:rsid w:val="0029350A"/>
    <w:rsid w:val="00293C89"/>
    <w:rsid w:val="00294D35"/>
    <w:rsid w:val="002A0314"/>
    <w:rsid w:val="002A7350"/>
    <w:rsid w:val="002A7785"/>
    <w:rsid w:val="002C1017"/>
    <w:rsid w:val="002C1282"/>
    <w:rsid w:val="002C334B"/>
    <w:rsid w:val="002C3FAA"/>
    <w:rsid w:val="002C6CC3"/>
    <w:rsid w:val="002C721A"/>
    <w:rsid w:val="002D63A1"/>
    <w:rsid w:val="002D7C4F"/>
    <w:rsid w:val="002E0946"/>
    <w:rsid w:val="002E1324"/>
    <w:rsid w:val="002E7A92"/>
    <w:rsid w:val="002F36B5"/>
    <w:rsid w:val="002F68CF"/>
    <w:rsid w:val="00303575"/>
    <w:rsid w:val="0030395E"/>
    <w:rsid w:val="00304D92"/>
    <w:rsid w:val="00305B33"/>
    <w:rsid w:val="00306715"/>
    <w:rsid w:val="003122D6"/>
    <w:rsid w:val="00312D0E"/>
    <w:rsid w:val="0031440C"/>
    <w:rsid w:val="003155B5"/>
    <w:rsid w:val="003165E7"/>
    <w:rsid w:val="00324577"/>
    <w:rsid w:val="00327118"/>
    <w:rsid w:val="003317A4"/>
    <w:rsid w:val="00337175"/>
    <w:rsid w:val="00343346"/>
    <w:rsid w:val="00347510"/>
    <w:rsid w:val="00350D47"/>
    <w:rsid w:val="003652D0"/>
    <w:rsid w:val="00367853"/>
    <w:rsid w:val="00367EE6"/>
    <w:rsid w:val="0037517F"/>
    <w:rsid w:val="003776D9"/>
    <w:rsid w:val="00377E11"/>
    <w:rsid w:val="003934A5"/>
    <w:rsid w:val="003A6E0F"/>
    <w:rsid w:val="003B7A6F"/>
    <w:rsid w:val="003C6A37"/>
    <w:rsid w:val="003C7D17"/>
    <w:rsid w:val="003E4593"/>
    <w:rsid w:val="003E4CD0"/>
    <w:rsid w:val="003E7B65"/>
    <w:rsid w:val="00404F7D"/>
    <w:rsid w:val="00414B50"/>
    <w:rsid w:val="004153D4"/>
    <w:rsid w:val="004211A4"/>
    <w:rsid w:val="00430575"/>
    <w:rsid w:val="00430B70"/>
    <w:rsid w:val="00431666"/>
    <w:rsid w:val="0043518C"/>
    <w:rsid w:val="0044568F"/>
    <w:rsid w:val="004471CD"/>
    <w:rsid w:val="004478EA"/>
    <w:rsid w:val="00452FF6"/>
    <w:rsid w:val="00455960"/>
    <w:rsid w:val="0046249E"/>
    <w:rsid w:val="00471447"/>
    <w:rsid w:val="00473455"/>
    <w:rsid w:val="0048409E"/>
    <w:rsid w:val="00484963"/>
    <w:rsid w:val="004962CF"/>
    <w:rsid w:val="004A1B2E"/>
    <w:rsid w:val="004A2EE7"/>
    <w:rsid w:val="004A3113"/>
    <w:rsid w:val="004A7760"/>
    <w:rsid w:val="004B1E7D"/>
    <w:rsid w:val="004B625A"/>
    <w:rsid w:val="004C1176"/>
    <w:rsid w:val="004C3199"/>
    <w:rsid w:val="004C6658"/>
    <w:rsid w:val="004C6E82"/>
    <w:rsid w:val="004C7FBC"/>
    <w:rsid w:val="004D2DEF"/>
    <w:rsid w:val="004D39E0"/>
    <w:rsid w:val="004D3DC5"/>
    <w:rsid w:val="004D4439"/>
    <w:rsid w:val="004E3177"/>
    <w:rsid w:val="004E7113"/>
    <w:rsid w:val="004F09C5"/>
    <w:rsid w:val="004F1289"/>
    <w:rsid w:val="004F7C99"/>
    <w:rsid w:val="004F7FBF"/>
    <w:rsid w:val="00501F4B"/>
    <w:rsid w:val="00506629"/>
    <w:rsid w:val="005079E7"/>
    <w:rsid w:val="00511EC0"/>
    <w:rsid w:val="005129B5"/>
    <w:rsid w:val="00515A7E"/>
    <w:rsid w:val="005168F8"/>
    <w:rsid w:val="00532D96"/>
    <w:rsid w:val="00534110"/>
    <w:rsid w:val="00536DB2"/>
    <w:rsid w:val="00543067"/>
    <w:rsid w:val="0055343E"/>
    <w:rsid w:val="005534E7"/>
    <w:rsid w:val="00564860"/>
    <w:rsid w:val="005668F0"/>
    <w:rsid w:val="00566B49"/>
    <w:rsid w:val="00576754"/>
    <w:rsid w:val="0058407F"/>
    <w:rsid w:val="00596A7A"/>
    <w:rsid w:val="005A0880"/>
    <w:rsid w:val="005A1CDD"/>
    <w:rsid w:val="005A256E"/>
    <w:rsid w:val="005A424C"/>
    <w:rsid w:val="005A59EE"/>
    <w:rsid w:val="005B37C4"/>
    <w:rsid w:val="005B5113"/>
    <w:rsid w:val="005B6B77"/>
    <w:rsid w:val="005C02B8"/>
    <w:rsid w:val="005C02DC"/>
    <w:rsid w:val="005C1A7F"/>
    <w:rsid w:val="005C1CDD"/>
    <w:rsid w:val="005D0869"/>
    <w:rsid w:val="005D08DE"/>
    <w:rsid w:val="005D09EA"/>
    <w:rsid w:val="005D79A5"/>
    <w:rsid w:val="005E1656"/>
    <w:rsid w:val="005E4D31"/>
    <w:rsid w:val="005E678D"/>
    <w:rsid w:val="005F0E72"/>
    <w:rsid w:val="005F3DB7"/>
    <w:rsid w:val="005F700A"/>
    <w:rsid w:val="005F7623"/>
    <w:rsid w:val="00603CE2"/>
    <w:rsid w:val="00607793"/>
    <w:rsid w:val="006100E8"/>
    <w:rsid w:val="00614555"/>
    <w:rsid w:val="00615B7B"/>
    <w:rsid w:val="00623D90"/>
    <w:rsid w:val="00623F86"/>
    <w:rsid w:val="00626A19"/>
    <w:rsid w:val="0063357D"/>
    <w:rsid w:val="0063579D"/>
    <w:rsid w:val="00647FA3"/>
    <w:rsid w:val="006517D3"/>
    <w:rsid w:val="00662867"/>
    <w:rsid w:val="006732E0"/>
    <w:rsid w:val="00677C0A"/>
    <w:rsid w:val="00684BA9"/>
    <w:rsid w:val="006858DF"/>
    <w:rsid w:val="00686D27"/>
    <w:rsid w:val="006930E1"/>
    <w:rsid w:val="00696C2A"/>
    <w:rsid w:val="00696C82"/>
    <w:rsid w:val="006A294A"/>
    <w:rsid w:val="006A4429"/>
    <w:rsid w:val="006B0AE9"/>
    <w:rsid w:val="006B1481"/>
    <w:rsid w:val="006B5D7B"/>
    <w:rsid w:val="006B6D35"/>
    <w:rsid w:val="006C13F4"/>
    <w:rsid w:val="006C20AA"/>
    <w:rsid w:val="006D410F"/>
    <w:rsid w:val="006D601E"/>
    <w:rsid w:val="006E7F0C"/>
    <w:rsid w:val="006F1E34"/>
    <w:rsid w:val="00711227"/>
    <w:rsid w:val="007122D6"/>
    <w:rsid w:val="00715FDE"/>
    <w:rsid w:val="0072032D"/>
    <w:rsid w:val="007208ED"/>
    <w:rsid w:val="007230EE"/>
    <w:rsid w:val="007318CC"/>
    <w:rsid w:val="007352D8"/>
    <w:rsid w:val="00740416"/>
    <w:rsid w:val="00740B98"/>
    <w:rsid w:val="0074608D"/>
    <w:rsid w:val="007605EB"/>
    <w:rsid w:val="00761AF9"/>
    <w:rsid w:val="0076289B"/>
    <w:rsid w:val="00764756"/>
    <w:rsid w:val="007666F9"/>
    <w:rsid w:val="0076698E"/>
    <w:rsid w:val="0077565E"/>
    <w:rsid w:val="00780FF8"/>
    <w:rsid w:val="00785ED8"/>
    <w:rsid w:val="00790250"/>
    <w:rsid w:val="007911B7"/>
    <w:rsid w:val="00792B5B"/>
    <w:rsid w:val="007955C9"/>
    <w:rsid w:val="007A30CA"/>
    <w:rsid w:val="007A36D5"/>
    <w:rsid w:val="007B4DC1"/>
    <w:rsid w:val="007B7D7E"/>
    <w:rsid w:val="007C1BDA"/>
    <w:rsid w:val="007C5FA5"/>
    <w:rsid w:val="007C631C"/>
    <w:rsid w:val="007D0805"/>
    <w:rsid w:val="007D58B5"/>
    <w:rsid w:val="007E2939"/>
    <w:rsid w:val="007E32D0"/>
    <w:rsid w:val="007E639F"/>
    <w:rsid w:val="007E7B21"/>
    <w:rsid w:val="007E7C1E"/>
    <w:rsid w:val="007F1A60"/>
    <w:rsid w:val="00803561"/>
    <w:rsid w:val="008114CD"/>
    <w:rsid w:val="00812307"/>
    <w:rsid w:val="00816DBF"/>
    <w:rsid w:val="008302D2"/>
    <w:rsid w:val="00834725"/>
    <w:rsid w:val="00835694"/>
    <w:rsid w:val="00840FC0"/>
    <w:rsid w:val="00845007"/>
    <w:rsid w:val="00847954"/>
    <w:rsid w:val="00847ACE"/>
    <w:rsid w:val="00847FB6"/>
    <w:rsid w:val="008507D6"/>
    <w:rsid w:val="0086293E"/>
    <w:rsid w:val="00866A1A"/>
    <w:rsid w:val="008674B9"/>
    <w:rsid w:val="00872338"/>
    <w:rsid w:val="008833E3"/>
    <w:rsid w:val="00886B14"/>
    <w:rsid w:val="008944D2"/>
    <w:rsid w:val="0089751F"/>
    <w:rsid w:val="008A07C5"/>
    <w:rsid w:val="008A2A0F"/>
    <w:rsid w:val="008A35EB"/>
    <w:rsid w:val="008A5562"/>
    <w:rsid w:val="008A6859"/>
    <w:rsid w:val="008A75FC"/>
    <w:rsid w:val="008A799C"/>
    <w:rsid w:val="008C0A2D"/>
    <w:rsid w:val="008C0C44"/>
    <w:rsid w:val="008C6289"/>
    <w:rsid w:val="008D0E4A"/>
    <w:rsid w:val="008D1D6B"/>
    <w:rsid w:val="008E12B9"/>
    <w:rsid w:val="008E3D13"/>
    <w:rsid w:val="008F32A9"/>
    <w:rsid w:val="008F7014"/>
    <w:rsid w:val="0090485C"/>
    <w:rsid w:val="00911E2A"/>
    <w:rsid w:val="00914003"/>
    <w:rsid w:val="0092593E"/>
    <w:rsid w:val="009342DB"/>
    <w:rsid w:val="00936C39"/>
    <w:rsid w:val="00936E1C"/>
    <w:rsid w:val="00937629"/>
    <w:rsid w:val="009454B4"/>
    <w:rsid w:val="00945D39"/>
    <w:rsid w:val="00965211"/>
    <w:rsid w:val="00967CCF"/>
    <w:rsid w:val="00975BBC"/>
    <w:rsid w:val="00987769"/>
    <w:rsid w:val="00987E9B"/>
    <w:rsid w:val="0099231E"/>
    <w:rsid w:val="00992F04"/>
    <w:rsid w:val="009954E5"/>
    <w:rsid w:val="009A3A5A"/>
    <w:rsid w:val="009A5AE7"/>
    <w:rsid w:val="009A6ABE"/>
    <w:rsid w:val="009B7388"/>
    <w:rsid w:val="009C6F88"/>
    <w:rsid w:val="009D06B4"/>
    <w:rsid w:val="009D3EA6"/>
    <w:rsid w:val="009D4752"/>
    <w:rsid w:val="009D4AFF"/>
    <w:rsid w:val="009D5ECA"/>
    <w:rsid w:val="009E0A7D"/>
    <w:rsid w:val="009E0E1F"/>
    <w:rsid w:val="009E37A3"/>
    <w:rsid w:val="009E3EB7"/>
    <w:rsid w:val="009E767D"/>
    <w:rsid w:val="009F08C1"/>
    <w:rsid w:val="009F2557"/>
    <w:rsid w:val="009F57A2"/>
    <w:rsid w:val="009F7FF9"/>
    <w:rsid w:val="00A02B1B"/>
    <w:rsid w:val="00A033F2"/>
    <w:rsid w:val="00A0746E"/>
    <w:rsid w:val="00A1387E"/>
    <w:rsid w:val="00A23E5F"/>
    <w:rsid w:val="00A37909"/>
    <w:rsid w:val="00A4752D"/>
    <w:rsid w:val="00A5381C"/>
    <w:rsid w:val="00A55285"/>
    <w:rsid w:val="00A606E7"/>
    <w:rsid w:val="00A636A2"/>
    <w:rsid w:val="00A64C7B"/>
    <w:rsid w:val="00A71F54"/>
    <w:rsid w:val="00A7341F"/>
    <w:rsid w:val="00A75AA0"/>
    <w:rsid w:val="00A75C4C"/>
    <w:rsid w:val="00A80D6E"/>
    <w:rsid w:val="00A9411D"/>
    <w:rsid w:val="00AA4188"/>
    <w:rsid w:val="00AB3064"/>
    <w:rsid w:val="00AB6CDE"/>
    <w:rsid w:val="00AC025C"/>
    <w:rsid w:val="00AC68DF"/>
    <w:rsid w:val="00AC68EA"/>
    <w:rsid w:val="00AC7797"/>
    <w:rsid w:val="00AD24E4"/>
    <w:rsid w:val="00AF2667"/>
    <w:rsid w:val="00AF3738"/>
    <w:rsid w:val="00B015B2"/>
    <w:rsid w:val="00B028EC"/>
    <w:rsid w:val="00B0293A"/>
    <w:rsid w:val="00B03DCD"/>
    <w:rsid w:val="00B07A29"/>
    <w:rsid w:val="00B108F8"/>
    <w:rsid w:val="00B37495"/>
    <w:rsid w:val="00B405BD"/>
    <w:rsid w:val="00B430B5"/>
    <w:rsid w:val="00B50BEA"/>
    <w:rsid w:val="00B54F40"/>
    <w:rsid w:val="00B56503"/>
    <w:rsid w:val="00B63B18"/>
    <w:rsid w:val="00B65B37"/>
    <w:rsid w:val="00B668ED"/>
    <w:rsid w:val="00B70391"/>
    <w:rsid w:val="00B70539"/>
    <w:rsid w:val="00B77D68"/>
    <w:rsid w:val="00B80668"/>
    <w:rsid w:val="00B8293C"/>
    <w:rsid w:val="00B85117"/>
    <w:rsid w:val="00B94C95"/>
    <w:rsid w:val="00BA07EF"/>
    <w:rsid w:val="00BA2B97"/>
    <w:rsid w:val="00BA2EE3"/>
    <w:rsid w:val="00BA66EF"/>
    <w:rsid w:val="00BA7156"/>
    <w:rsid w:val="00BB3C8D"/>
    <w:rsid w:val="00BB41DF"/>
    <w:rsid w:val="00BB47DE"/>
    <w:rsid w:val="00BB49CE"/>
    <w:rsid w:val="00BB7230"/>
    <w:rsid w:val="00BB7B81"/>
    <w:rsid w:val="00BD0E1C"/>
    <w:rsid w:val="00BD1790"/>
    <w:rsid w:val="00BD496D"/>
    <w:rsid w:val="00BD7268"/>
    <w:rsid w:val="00BE0DF5"/>
    <w:rsid w:val="00BE3FEC"/>
    <w:rsid w:val="00BF1BDA"/>
    <w:rsid w:val="00BF364E"/>
    <w:rsid w:val="00BF3D24"/>
    <w:rsid w:val="00BF7C87"/>
    <w:rsid w:val="00C031C9"/>
    <w:rsid w:val="00C07496"/>
    <w:rsid w:val="00C20983"/>
    <w:rsid w:val="00C21F0B"/>
    <w:rsid w:val="00C258DB"/>
    <w:rsid w:val="00C266CD"/>
    <w:rsid w:val="00C2681B"/>
    <w:rsid w:val="00C32F41"/>
    <w:rsid w:val="00C3592C"/>
    <w:rsid w:val="00C41D26"/>
    <w:rsid w:val="00C44599"/>
    <w:rsid w:val="00C4616A"/>
    <w:rsid w:val="00C53A95"/>
    <w:rsid w:val="00C56A26"/>
    <w:rsid w:val="00C72EC5"/>
    <w:rsid w:val="00C73085"/>
    <w:rsid w:val="00C76ADF"/>
    <w:rsid w:val="00C81A68"/>
    <w:rsid w:val="00C84CE7"/>
    <w:rsid w:val="00C86F3F"/>
    <w:rsid w:val="00C87FCE"/>
    <w:rsid w:val="00C92287"/>
    <w:rsid w:val="00C959FE"/>
    <w:rsid w:val="00CC39A9"/>
    <w:rsid w:val="00CC45DB"/>
    <w:rsid w:val="00CC4987"/>
    <w:rsid w:val="00CC4C97"/>
    <w:rsid w:val="00CC7F2B"/>
    <w:rsid w:val="00CD522E"/>
    <w:rsid w:val="00CF173D"/>
    <w:rsid w:val="00CF2F63"/>
    <w:rsid w:val="00CF4B7D"/>
    <w:rsid w:val="00D0404C"/>
    <w:rsid w:val="00D105AA"/>
    <w:rsid w:val="00D115E9"/>
    <w:rsid w:val="00D13AEA"/>
    <w:rsid w:val="00D1782A"/>
    <w:rsid w:val="00D218A8"/>
    <w:rsid w:val="00D30598"/>
    <w:rsid w:val="00D30E0E"/>
    <w:rsid w:val="00D34F72"/>
    <w:rsid w:val="00D36C36"/>
    <w:rsid w:val="00D37835"/>
    <w:rsid w:val="00D41B60"/>
    <w:rsid w:val="00D459C6"/>
    <w:rsid w:val="00D50E80"/>
    <w:rsid w:val="00D54499"/>
    <w:rsid w:val="00D566E7"/>
    <w:rsid w:val="00D6100E"/>
    <w:rsid w:val="00D70530"/>
    <w:rsid w:val="00D76C5B"/>
    <w:rsid w:val="00D82A95"/>
    <w:rsid w:val="00D8528B"/>
    <w:rsid w:val="00D87BB7"/>
    <w:rsid w:val="00D9638E"/>
    <w:rsid w:val="00DA42AF"/>
    <w:rsid w:val="00DA4B8E"/>
    <w:rsid w:val="00DB478C"/>
    <w:rsid w:val="00DB79E0"/>
    <w:rsid w:val="00DC166F"/>
    <w:rsid w:val="00DD2DF2"/>
    <w:rsid w:val="00DD3A79"/>
    <w:rsid w:val="00DD77B6"/>
    <w:rsid w:val="00DE013C"/>
    <w:rsid w:val="00DE2D47"/>
    <w:rsid w:val="00DE503D"/>
    <w:rsid w:val="00DE63AC"/>
    <w:rsid w:val="00DF21A2"/>
    <w:rsid w:val="00DF578B"/>
    <w:rsid w:val="00DF7C50"/>
    <w:rsid w:val="00E02DCC"/>
    <w:rsid w:val="00E15AE8"/>
    <w:rsid w:val="00E16667"/>
    <w:rsid w:val="00E219A9"/>
    <w:rsid w:val="00E30D88"/>
    <w:rsid w:val="00E34EC2"/>
    <w:rsid w:val="00E35A58"/>
    <w:rsid w:val="00E3642D"/>
    <w:rsid w:val="00E37B20"/>
    <w:rsid w:val="00E52A2C"/>
    <w:rsid w:val="00E53BAA"/>
    <w:rsid w:val="00E658C5"/>
    <w:rsid w:val="00E67878"/>
    <w:rsid w:val="00E717A6"/>
    <w:rsid w:val="00E730CA"/>
    <w:rsid w:val="00E744AA"/>
    <w:rsid w:val="00E75C5B"/>
    <w:rsid w:val="00E806D3"/>
    <w:rsid w:val="00E8664D"/>
    <w:rsid w:val="00E9007A"/>
    <w:rsid w:val="00E90172"/>
    <w:rsid w:val="00E92FE2"/>
    <w:rsid w:val="00E93F1D"/>
    <w:rsid w:val="00E96A69"/>
    <w:rsid w:val="00E96D68"/>
    <w:rsid w:val="00EA062E"/>
    <w:rsid w:val="00EA0A82"/>
    <w:rsid w:val="00EA132B"/>
    <w:rsid w:val="00EA239F"/>
    <w:rsid w:val="00EB160D"/>
    <w:rsid w:val="00EC4C6C"/>
    <w:rsid w:val="00EC7797"/>
    <w:rsid w:val="00ED7E9D"/>
    <w:rsid w:val="00EE70F1"/>
    <w:rsid w:val="00EF51A1"/>
    <w:rsid w:val="00EF713F"/>
    <w:rsid w:val="00F0042F"/>
    <w:rsid w:val="00F05243"/>
    <w:rsid w:val="00F07D19"/>
    <w:rsid w:val="00F15FEA"/>
    <w:rsid w:val="00F35C05"/>
    <w:rsid w:val="00F41F0B"/>
    <w:rsid w:val="00F51A4E"/>
    <w:rsid w:val="00F63F27"/>
    <w:rsid w:val="00F66B4A"/>
    <w:rsid w:val="00F66B7A"/>
    <w:rsid w:val="00F67100"/>
    <w:rsid w:val="00F77822"/>
    <w:rsid w:val="00F838BF"/>
    <w:rsid w:val="00F90C81"/>
    <w:rsid w:val="00FA5A05"/>
    <w:rsid w:val="00FB285D"/>
    <w:rsid w:val="00FC5D83"/>
    <w:rsid w:val="00FC72DD"/>
    <w:rsid w:val="00FD2450"/>
    <w:rsid w:val="00FD3B45"/>
    <w:rsid w:val="00FE2871"/>
    <w:rsid w:val="00FE4A81"/>
    <w:rsid w:val="00FE5DA5"/>
    <w:rsid w:val="00FF6D3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285DE556"/>
  <w15:chartTrackingRefBased/>
  <w15:docId w15:val="{38300028-563E-4F75-BCA4-9B2CA03D7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7510"/>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511EC0"/>
    <w:rPr>
      <w:rFonts w:ascii="Arial" w:hAnsi="Arial"/>
      <w:sz w:val="16"/>
      <w:szCs w:val="16"/>
    </w:rPr>
  </w:style>
  <w:style w:type="character" w:styleId="a4">
    <w:name w:val="annotation reference"/>
    <w:uiPriority w:val="99"/>
    <w:semiHidden/>
    <w:rsid w:val="00B07A29"/>
    <w:rPr>
      <w:sz w:val="18"/>
      <w:szCs w:val="18"/>
    </w:rPr>
  </w:style>
  <w:style w:type="paragraph" w:styleId="a5">
    <w:name w:val="annotation text"/>
    <w:basedOn w:val="a"/>
    <w:link w:val="a6"/>
    <w:uiPriority w:val="99"/>
    <w:semiHidden/>
    <w:rsid w:val="00B07A29"/>
  </w:style>
  <w:style w:type="paragraph" w:styleId="a7">
    <w:name w:val="annotation subject"/>
    <w:basedOn w:val="a5"/>
    <w:next w:val="a5"/>
    <w:semiHidden/>
    <w:rsid w:val="00B07A29"/>
    <w:rPr>
      <w:b/>
      <w:bCs/>
    </w:rPr>
  </w:style>
  <w:style w:type="table" w:styleId="a8">
    <w:name w:val="Table Grid"/>
    <w:basedOn w:val="a1"/>
    <w:rsid w:val="004D443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CF2F63"/>
    <w:pPr>
      <w:tabs>
        <w:tab w:val="center" w:pos="4153"/>
        <w:tab w:val="right" w:pos="8306"/>
      </w:tabs>
      <w:snapToGrid w:val="0"/>
    </w:pPr>
    <w:rPr>
      <w:sz w:val="20"/>
      <w:szCs w:val="20"/>
    </w:rPr>
  </w:style>
  <w:style w:type="paragraph" w:styleId="ab">
    <w:name w:val="footer"/>
    <w:basedOn w:val="a"/>
    <w:rsid w:val="00CF2F63"/>
    <w:pPr>
      <w:tabs>
        <w:tab w:val="center" w:pos="4153"/>
        <w:tab w:val="right" w:pos="8306"/>
      </w:tabs>
      <w:snapToGrid w:val="0"/>
    </w:pPr>
    <w:rPr>
      <w:sz w:val="20"/>
      <w:szCs w:val="20"/>
    </w:rPr>
  </w:style>
  <w:style w:type="character" w:styleId="ac">
    <w:name w:val="page number"/>
    <w:basedOn w:val="a0"/>
    <w:rsid w:val="00B77D68"/>
  </w:style>
  <w:style w:type="character" w:styleId="ad">
    <w:name w:val="Hyperlink"/>
    <w:uiPriority w:val="99"/>
    <w:unhideWhenUsed/>
    <w:rsid w:val="003E7B65"/>
    <w:rPr>
      <w:color w:val="0000FF"/>
      <w:u w:val="single"/>
    </w:rPr>
  </w:style>
  <w:style w:type="character" w:customStyle="1" w:styleId="aa">
    <w:name w:val="頁首 字元"/>
    <w:link w:val="a9"/>
    <w:rsid w:val="00E02DCC"/>
    <w:rPr>
      <w:kern w:val="2"/>
    </w:rPr>
  </w:style>
  <w:style w:type="character" w:customStyle="1" w:styleId="a6">
    <w:name w:val="註解文字 字元"/>
    <w:link w:val="a5"/>
    <w:uiPriority w:val="99"/>
    <w:semiHidden/>
    <w:rsid w:val="00404F7D"/>
    <w:rPr>
      <w:kern w:val="2"/>
      <w:sz w:val="24"/>
      <w:szCs w:val="24"/>
    </w:rPr>
  </w:style>
  <w:style w:type="paragraph" w:styleId="ae">
    <w:name w:val="Revision"/>
    <w:hidden/>
    <w:uiPriority w:val="99"/>
    <w:semiHidden/>
    <w:rsid w:val="00F66B4A"/>
    <w:rPr>
      <w:kern w:val="2"/>
      <w:sz w:val="24"/>
      <w:szCs w:val="24"/>
    </w:rPr>
  </w:style>
  <w:style w:type="paragraph" w:styleId="af">
    <w:name w:val="List Paragraph"/>
    <w:basedOn w:val="a"/>
    <w:uiPriority w:val="34"/>
    <w:qFormat/>
    <w:rsid w:val="007E7B21"/>
    <w:pPr>
      <w:ind w:leftChars="200" w:left="480"/>
    </w:pPr>
  </w:style>
  <w:style w:type="character" w:styleId="af0">
    <w:name w:val="FollowedHyperlink"/>
    <w:uiPriority w:val="99"/>
    <w:semiHidden/>
    <w:unhideWhenUsed/>
    <w:rsid w:val="00E9017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845524">
      <w:bodyDiv w:val="1"/>
      <w:marLeft w:val="0"/>
      <w:marRight w:val="0"/>
      <w:marTop w:val="0"/>
      <w:marBottom w:val="0"/>
      <w:divBdr>
        <w:top w:val="none" w:sz="0" w:space="0" w:color="auto"/>
        <w:left w:val="none" w:sz="0" w:space="0" w:color="auto"/>
        <w:bottom w:val="none" w:sz="0" w:space="0" w:color="auto"/>
        <w:right w:val="none" w:sz="0" w:space="0" w:color="auto"/>
      </w:divBdr>
      <w:divsChild>
        <w:div w:id="951865537">
          <w:marLeft w:val="0"/>
          <w:marRight w:val="0"/>
          <w:marTop w:val="0"/>
          <w:marBottom w:val="0"/>
          <w:divBdr>
            <w:top w:val="none" w:sz="0" w:space="0" w:color="auto"/>
            <w:left w:val="none" w:sz="0" w:space="0" w:color="auto"/>
            <w:bottom w:val="none" w:sz="0" w:space="0" w:color="auto"/>
            <w:right w:val="none" w:sz="0" w:space="0" w:color="auto"/>
          </w:divBdr>
        </w:div>
      </w:divsChild>
    </w:div>
    <w:div w:id="1118522552">
      <w:bodyDiv w:val="1"/>
      <w:marLeft w:val="0"/>
      <w:marRight w:val="0"/>
      <w:marTop w:val="0"/>
      <w:marBottom w:val="0"/>
      <w:divBdr>
        <w:top w:val="none" w:sz="0" w:space="0" w:color="auto"/>
        <w:left w:val="none" w:sz="0" w:space="0" w:color="auto"/>
        <w:bottom w:val="none" w:sz="0" w:space="0" w:color="auto"/>
        <w:right w:val="none" w:sz="0" w:space="0" w:color="auto"/>
      </w:divBdr>
    </w:div>
    <w:div w:id="212376326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b.gov.hk/tc/sch-admin/admin/about-sch/meal-arrangement-in-sch.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ol.eatsmart.gov.hk" TargetMode="External"/><Relationship Id="rId5" Type="http://schemas.openxmlformats.org/officeDocument/2006/relationships/webSettings" Target="webSettings.xml"/><Relationship Id="rId10" Type="http://schemas.openxmlformats.org/officeDocument/2006/relationships/hyperlink" Target="https://www.wastereduction.gov.hk/tc/schools/green_lunch.htm" TargetMode="External"/><Relationship Id="rId4" Type="http://schemas.openxmlformats.org/officeDocument/2006/relationships/settings" Target="settings.xml"/><Relationship Id="rId9" Type="http://schemas.openxmlformats.org/officeDocument/2006/relationships/hyperlink" Target="http://school.eatsmart.gov.hk/files/pdf/lunch_guidelines_bi.pdf"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CA8E0-7118-4AE7-9BFB-4E3905913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2132</Words>
  <Characters>717</Characters>
  <Application>Microsoft Office Word</Application>
  <DocSecurity>0</DocSecurity>
  <Lines>5</Lines>
  <Paragraphs>5</Paragraphs>
  <ScaleCrop>false</ScaleCrop>
  <HeadingPairs>
    <vt:vector size="2" baseType="variant">
      <vt:variant>
        <vt:lpstr>Title</vt:lpstr>
      </vt:variant>
      <vt:variant>
        <vt:i4>1</vt:i4>
      </vt:variant>
    </vt:vector>
  </HeadingPairs>
  <TitlesOfParts>
    <vt:vector size="1" baseType="lpstr">
      <vt:lpstr>學校午膳供應商評估表</vt:lpstr>
    </vt:vector>
  </TitlesOfParts>
  <Company>HKSARG-DH-CHEU</Company>
  <LinksUpToDate>false</LinksUpToDate>
  <CharactersWithSpaces>2844</CharactersWithSpaces>
  <SharedDoc>false</SharedDoc>
  <HLinks>
    <vt:vector size="24" baseType="variant">
      <vt:variant>
        <vt:i4>2097251</vt:i4>
      </vt:variant>
      <vt:variant>
        <vt:i4>9</vt:i4>
      </vt:variant>
      <vt:variant>
        <vt:i4>0</vt:i4>
      </vt:variant>
      <vt:variant>
        <vt:i4>5</vt:i4>
      </vt:variant>
      <vt:variant>
        <vt:lpwstr>http://school.eatsmart.gov.hk/</vt:lpwstr>
      </vt:variant>
      <vt:variant>
        <vt:lpwstr/>
      </vt:variant>
      <vt:variant>
        <vt:i4>1966142</vt:i4>
      </vt:variant>
      <vt:variant>
        <vt:i4>6</vt:i4>
      </vt:variant>
      <vt:variant>
        <vt:i4>0</vt:i4>
      </vt:variant>
      <vt:variant>
        <vt:i4>5</vt:i4>
      </vt:variant>
      <vt:variant>
        <vt:lpwstr>https://www.wastereduction.gov.hk/tc/schools/green_lunch.htm</vt:lpwstr>
      </vt:variant>
      <vt:variant>
        <vt:lpwstr/>
      </vt:variant>
      <vt:variant>
        <vt:i4>4784199</vt:i4>
      </vt:variant>
      <vt:variant>
        <vt:i4>3</vt:i4>
      </vt:variant>
      <vt:variant>
        <vt:i4>0</vt:i4>
      </vt:variant>
      <vt:variant>
        <vt:i4>5</vt:i4>
      </vt:variant>
      <vt:variant>
        <vt:lpwstr>http://school.eatsmart.gov.hk/files/pdf/lunch_guidelines_bi.pdf</vt:lpwstr>
      </vt:variant>
      <vt:variant>
        <vt:lpwstr/>
      </vt:variant>
      <vt:variant>
        <vt:i4>6815790</vt:i4>
      </vt:variant>
      <vt:variant>
        <vt:i4>0</vt:i4>
      </vt:variant>
      <vt:variant>
        <vt:i4>0</vt:i4>
      </vt:variant>
      <vt:variant>
        <vt:i4>5</vt:i4>
      </vt:variant>
      <vt:variant>
        <vt:lpwstr>http://www.edb.gov.hk/tc/sch-admin/admin/about-sch/meal-arrangement-in-sch.html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學校午膳供應商評估表</dc:title>
  <dc:subject/>
  <dc:creator>SY Kwan</dc:creator>
  <cp:keywords/>
  <cp:lastModifiedBy>黃兆逑 WONG SIU KAU</cp:lastModifiedBy>
  <cp:revision>4</cp:revision>
  <cp:lastPrinted>2025-12-02T06:31:00Z</cp:lastPrinted>
  <dcterms:created xsi:type="dcterms:W3CDTF">2025-12-02T06:40:00Z</dcterms:created>
  <dcterms:modified xsi:type="dcterms:W3CDTF">2025-12-10T08:46:00Z</dcterms:modified>
</cp:coreProperties>
</file>